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525"/>
        <w:gridCol w:w="3679"/>
        <w:gridCol w:w="2268"/>
        <w:gridCol w:w="1304"/>
      </w:tblGrid>
      <w:tr w:rsidR="00AA0C99" w:rsidRPr="00FF3B64" w:rsidTr="008506DC">
        <w:tc>
          <w:tcPr>
            <w:tcW w:w="2525" w:type="dxa"/>
            <w:shd w:val="clear" w:color="auto" w:fill="92CDDC"/>
            <w:vAlign w:val="center"/>
          </w:tcPr>
          <w:p w:rsidR="00AA0C99" w:rsidRPr="00FF3B64" w:rsidRDefault="00AA0C99" w:rsidP="00604655">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Učitelj/učiteljica:</w:t>
            </w:r>
          </w:p>
        </w:tc>
        <w:tc>
          <w:tcPr>
            <w:tcW w:w="3679" w:type="dxa"/>
          </w:tcPr>
          <w:p w:rsidR="00AA0C99" w:rsidRPr="00FF3B64" w:rsidRDefault="00AA0C99" w:rsidP="00604655">
            <w:pPr>
              <w:spacing w:after="0" w:line="360" w:lineRule="auto"/>
              <w:rPr>
                <w:rFonts w:ascii="Times New Roman" w:eastAsia="Times New Roman" w:hAnsi="Times New Roman" w:cs="Times New Roman"/>
                <w:b/>
                <w:sz w:val="24"/>
                <w:szCs w:val="24"/>
              </w:rPr>
            </w:pPr>
          </w:p>
        </w:tc>
        <w:tc>
          <w:tcPr>
            <w:tcW w:w="2268" w:type="dxa"/>
            <w:shd w:val="clear" w:color="auto" w:fill="92CDDC"/>
          </w:tcPr>
          <w:p w:rsidR="00AA0C99" w:rsidRPr="00FF3B64" w:rsidRDefault="00AA0C99" w:rsidP="00604655">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Razred:</w:t>
            </w:r>
          </w:p>
        </w:tc>
        <w:tc>
          <w:tcPr>
            <w:tcW w:w="1304" w:type="dxa"/>
          </w:tcPr>
          <w:p w:rsidR="00AA0C99" w:rsidRPr="00FF3B64" w:rsidRDefault="00CD737E" w:rsidP="00CD737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AA0C99" w:rsidRPr="00FF3B64" w:rsidTr="008506DC">
        <w:tc>
          <w:tcPr>
            <w:tcW w:w="2525" w:type="dxa"/>
            <w:shd w:val="clear" w:color="auto" w:fill="92CDDC"/>
            <w:vAlign w:val="center"/>
          </w:tcPr>
          <w:p w:rsidR="00AA0C99" w:rsidRPr="00FF3B64" w:rsidRDefault="00AA0C99" w:rsidP="00604655">
            <w:pPr>
              <w:spacing w:after="0" w:line="360" w:lineRule="auto"/>
              <w:ind w:right="-108"/>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Mjesto i datum izvođenja aktivnosti:</w:t>
            </w:r>
          </w:p>
        </w:tc>
        <w:tc>
          <w:tcPr>
            <w:tcW w:w="3679" w:type="dxa"/>
          </w:tcPr>
          <w:p w:rsidR="00AA0C99" w:rsidRPr="00FF3B64" w:rsidRDefault="00AA0C99" w:rsidP="00604655">
            <w:pPr>
              <w:spacing w:after="0" w:line="360" w:lineRule="auto"/>
              <w:rPr>
                <w:rFonts w:ascii="Times New Roman" w:eastAsia="Times New Roman" w:hAnsi="Times New Roman" w:cs="Times New Roman"/>
                <w:sz w:val="24"/>
                <w:szCs w:val="24"/>
              </w:rPr>
            </w:pPr>
          </w:p>
        </w:tc>
        <w:tc>
          <w:tcPr>
            <w:tcW w:w="2268" w:type="dxa"/>
            <w:shd w:val="clear" w:color="auto" w:fill="92CDDC"/>
          </w:tcPr>
          <w:p w:rsidR="00AA0C99" w:rsidRPr="00FF3B64" w:rsidRDefault="00AA0C99" w:rsidP="00604655">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 xml:space="preserve">Redni broj sata </w:t>
            </w:r>
          </w:p>
        </w:tc>
        <w:tc>
          <w:tcPr>
            <w:tcW w:w="1304" w:type="dxa"/>
          </w:tcPr>
          <w:p w:rsidR="00AA0C99" w:rsidRPr="00FF3B64" w:rsidRDefault="00133B59" w:rsidP="00604655">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CD737E">
              <w:rPr>
                <w:rFonts w:ascii="Times New Roman" w:eastAsia="Times New Roman" w:hAnsi="Times New Roman" w:cs="Times New Roman"/>
                <w:b/>
                <w:sz w:val="24"/>
                <w:szCs w:val="24"/>
              </w:rPr>
              <w:t>.</w:t>
            </w:r>
          </w:p>
        </w:tc>
      </w:tr>
      <w:tr w:rsidR="00AA0C99" w:rsidRPr="00FF3B64" w:rsidTr="008506DC">
        <w:trPr>
          <w:trHeight w:val="117"/>
        </w:trPr>
        <w:tc>
          <w:tcPr>
            <w:tcW w:w="2525" w:type="dxa"/>
            <w:shd w:val="clear" w:color="auto" w:fill="92CDDC"/>
            <w:vAlign w:val="center"/>
          </w:tcPr>
          <w:p w:rsidR="00AA0C99" w:rsidRPr="00FF3B64" w:rsidRDefault="00AA0C99" w:rsidP="00604655">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Nastavna tema:</w:t>
            </w:r>
          </w:p>
        </w:tc>
        <w:tc>
          <w:tcPr>
            <w:tcW w:w="3679" w:type="dxa"/>
          </w:tcPr>
          <w:p w:rsidR="00AA0C99" w:rsidRPr="00FF3B64" w:rsidRDefault="00133B59" w:rsidP="00604655">
            <w:pPr>
              <w:spacing w:after="0" w:line="360" w:lineRule="auto"/>
              <w:jc w:val="center"/>
              <w:rPr>
                <w:rFonts w:ascii="Times New Roman" w:eastAsia="Times New Roman" w:hAnsi="Times New Roman" w:cs="Times New Roman"/>
                <w:b/>
                <w:color w:val="0070C0"/>
                <w:sz w:val="24"/>
                <w:szCs w:val="24"/>
              </w:rPr>
            </w:pPr>
            <w:r w:rsidRPr="00133B59">
              <w:rPr>
                <w:rFonts w:ascii="Times New Roman" w:eastAsia="Times New Roman" w:hAnsi="Times New Roman" w:cs="Times New Roman"/>
                <w:b/>
                <w:color w:val="0070C0"/>
                <w:sz w:val="24"/>
                <w:szCs w:val="24"/>
              </w:rPr>
              <w:t>(Ne) volim učiti: Da sam ja učitelj</w:t>
            </w:r>
            <w:r w:rsidRPr="00133B59" w:rsidDel="00133B59">
              <w:rPr>
                <w:rFonts w:ascii="Times New Roman" w:eastAsia="Times New Roman" w:hAnsi="Times New Roman" w:cs="Times New Roman"/>
                <w:b/>
                <w:color w:val="0070C0"/>
                <w:sz w:val="24"/>
                <w:szCs w:val="24"/>
              </w:rPr>
              <w:t xml:space="preserve"> </w:t>
            </w:r>
          </w:p>
        </w:tc>
        <w:tc>
          <w:tcPr>
            <w:tcW w:w="2268" w:type="dxa"/>
            <w:vMerge w:val="restart"/>
            <w:shd w:val="clear" w:color="auto" w:fill="92CDDC"/>
          </w:tcPr>
          <w:p w:rsidR="00AA0C99" w:rsidRPr="00FF3B64" w:rsidRDefault="00AA0C99" w:rsidP="00604655">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Broj sati izvedbe:</w:t>
            </w:r>
          </w:p>
        </w:tc>
        <w:tc>
          <w:tcPr>
            <w:tcW w:w="1304" w:type="dxa"/>
            <w:vMerge w:val="restart"/>
          </w:tcPr>
          <w:p w:rsidR="00AA0C99" w:rsidRPr="00FF3B64" w:rsidRDefault="00133B59" w:rsidP="00604655">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r>
      <w:tr w:rsidR="00AA0C99" w:rsidRPr="00FF3B64" w:rsidTr="008506DC">
        <w:trPr>
          <w:trHeight w:val="117"/>
        </w:trPr>
        <w:tc>
          <w:tcPr>
            <w:tcW w:w="2525" w:type="dxa"/>
            <w:tcBorders>
              <w:bottom w:val="single" w:sz="4" w:space="0" w:color="000000"/>
            </w:tcBorders>
            <w:shd w:val="clear" w:color="auto" w:fill="92CDDC"/>
            <w:vAlign w:val="center"/>
          </w:tcPr>
          <w:p w:rsidR="00AA0C99" w:rsidRPr="00FF3B64" w:rsidRDefault="00AA0C99" w:rsidP="00604655">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Sadržaj koji se obrađuje:</w:t>
            </w:r>
          </w:p>
        </w:tc>
        <w:tc>
          <w:tcPr>
            <w:tcW w:w="3679" w:type="dxa"/>
            <w:tcBorders>
              <w:bottom w:val="single" w:sz="4" w:space="0" w:color="000000"/>
            </w:tcBorders>
          </w:tcPr>
          <w:p w:rsidR="00000000" w:rsidRDefault="00133B59">
            <w:pPr>
              <w:spacing w:before="240" w:after="0" w:line="360" w:lineRule="auto"/>
              <w:jc w:val="center"/>
              <w:rPr>
                <w:rFonts w:ascii="Times New Roman" w:eastAsia="Times New Roman" w:hAnsi="Times New Roman" w:cs="Times New Roman"/>
                <w:b/>
                <w:color w:val="0070C0"/>
                <w:sz w:val="24"/>
                <w:szCs w:val="24"/>
              </w:rPr>
            </w:pPr>
            <w:r>
              <w:rPr>
                <w:rFonts w:ascii="Times New Roman" w:eastAsia="Times New Roman" w:hAnsi="Times New Roman" w:cs="Times New Roman"/>
                <w:b/>
                <w:color w:val="0070C0"/>
                <w:sz w:val="24"/>
                <w:szCs w:val="24"/>
              </w:rPr>
              <w:t>Učiti kako učiti</w:t>
            </w:r>
          </w:p>
        </w:tc>
        <w:tc>
          <w:tcPr>
            <w:tcW w:w="2268" w:type="dxa"/>
            <w:vMerge/>
            <w:tcBorders>
              <w:bottom w:val="single" w:sz="4" w:space="0" w:color="000000"/>
            </w:tcBorders>
            <w:shd w:val="clear" w:color="auto" w:fill="92CDDC"/>
          </w:tcPr>
          <w:p w:rsidR="00AA0C99" w:rsidRPr="00FF3B64" w:rsidRDefault="00AA0C99" w:rsidP="00604655">
            <w:pPr>
              <w:spacing w:after="0" w:line="360" w:lineRule="auto"/>
              <w:rPr>
                <w:rFonts w:ascii="Times New Roman" w:eastAsia="Times New Roman" w:hAnsi="Times New Roman" w:cs="Times New Roman"/>
                <w:b/>
                <w:sz w:val="24"/>
                <w:szCs w:val="24"/>
              </w:rPr>
            </w:pPr>
          </w:p>
        </w:tc>
        <w:tc>
          <w:tcPr>
            <w:tcW w:w="1304" w:type="dxa"/>
            <w:vMerge/>
            <w:tcBorders>
              <w:bottom w:val="single" w:sz="4" w:space="0" w:color="000000"/>
            </w:tcBorders>
          </w:tcPr>
          <w:p w:rsidR="00AA0C99" w:rsidRPr="00FF3B64" w:rsidRDefault="00AA0C99" w:rsidP="00604655">
            <w:pPr>
              <w:spacing w:after="0" w:line="360" w:lineRule="auto"/>
              <w:jc w:val="center"/>
              <w:rPr>
                <w:rFonts w:ascii="Times New Roman" w:eastAsia="Times New Roman" w:hAnsi="Times New Roman" w:cs="Times New Roman"/>
                <w:b/>
                <w:sz w:val="24"/>
                <w:szCs w:val="24"/>
              </w:rPr>
            </w:pPr>
          </w:p>
        </w:tc>
      </w:tr>
      <w:tr w:rsidR="00AA0C99" w:rsidRPr="00FF3B64" w:rsidTr="008506DC">
        <w:tc>
          <w:tcPr>
            <w:tcW w:w="9776" w:type="dxa"/>
            <w:gridSpan w:val="4"/>
            <w:shd w:val="clear" w:color="auto" w:fill="92CDDC"/>
            <w:vAlign w:val="center"/>
          </w:tcPr>
          <w:p w:rsidR="00AA0C99" w:rsidRPr="00FF3B64" w:rsidRDefault="00AA0C99" w:rsidP="00AA0C99">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Očekivanja međupredmetnih tema</w:t>
            </w:r>
            <w:r w:rsidRPr="00FF3B64">
              <w:rPr>
                <w:rFonts w:ascii="Times New Roman" w:eastAsia="Times New Roman" w:hAnsi="Times New Roman" w:cs="Times New Roman"/>
                <w:b/>
                <w:sz w:val="24"/>
                <w:szCs w:val="24"/>
              </w:rPr>
              <w:t xml:space="preserve"> </w:t>
            </w:r>
          </w:p>
        </w:tc>
      </w:tr>
      <w:tr w:rsidR="00AA0C99" w:rsidRPr="00BE6E03" w:rsidTr="00604655">
        <w:tc>
          <w:tcPr>
            <w:tcW w:w="9776" w:type="dxa"/>
            <w:gridSpan w:val="4"/>
          </w:tcPr>
          <w:p w:rsidR="00000000" w:rsidRDefault="00333F35">
            <w:pPr>
              <w:pStyle w:val="t-8"/>
              <w:shd w:val="clear" w:color="auto" w:fill="FFFFFF"/>
              <w:spacing w:before="0" w:beforeAutospacing="0" w:after="0" w:afterAutospacing="0" w:line="360" w:lineRule="auto"/>
              <w:jc w:val="both"/>
              <w:textAlignment w:val="baseline"/>
              <w:rPr>
                <w:color w:val="231F20"/>
                <w:sz w:val="22"/>
                <w:szCs w:val="22"/>
              </w:rPr>
            </w:pPr>
            <w:r w:rsidRPr="00333F35">
              <w:rPr>
                <w:color w:val="231F20"/>
                <w:sz w:val="22"/>
                <w:szCs w:val="22"/>
              </w:rPr>
              <w:t>uku A.3.1. Upravljanje informacijama. Učenik samostalno traži nove informacije iz različitih izvora, transformira ih u novo znanje i uspješno primjenjuje pri rješavanju problema.</w:t>
            </w:r>
          </w:p>
          <w:p w:rsidR="00000000" w:rsidRDefault="00333F35">
            <w:pPr>
              <w:pStyle w:val="t-8"/>
              <w:shd w:val="clear" w:color="auto" w:fill="FFFFFF"/>
              <w:spacing w:before="0" w:beforeAutospacing="0" w:after="0" w:afterAutospacing="0" w:line="360" w:lineRule="auto"/>
              <w:jc w:val="both"/>
              <w:textAlignment w:val="baseline"/>
              <w:rPr>
                <w:color w:val="231F20"/>
                <w:sz w:val="22"/>
                <w:szCs w:val="22"/>
              </w:rPr>
            </w:pPr>
            <w:r w:rsidRPr="00333F35">
              <w:rPr>
                <w:color w:val="231F20"/>
                <w:sz w:val="22"/>
                <w:szCs w:val="22"/>
              </w:rPr>
              <w:t>uku A.3.2. Primjena strategija učenja i rješavanje problema. Učenik se koristi različitim strategijama učenja i samostalno ih primjenjuje pri ostvarivanju ciljeva učenja i rješavanju problema u svim područjima učenja.</w:t>
            </w:r>
          </w:p>
          <w:p w:rsidR="00AA0C99" w:rsidRPr="00333F35" w:rsidRDefault="00711AE8">
            <w:pPr>
              <w:spacing w:after="0" w:line="360" w:lineRule="auto"/>
              <w:textAlignment w:val="baseline"/>
              <w:rPr>
                <w:rFonts w:ascii="Times New Roman" w:eastAsia="Times New Roman" w:hAnsi="Times New Roman" w:cs="Times New Roman"/>
              </w:rPr>
            </w:pPr>
            <w:r w:rsidRPr="00711AE8">
              <w:rPr>
                <w:rFonts w:ascii="Times New Roman" w:eastAsia="Times New Roman" w:hAnsi="Times New Roman" w:cs="Times New Roman"/>
              </w:rPr>
              <w:t>uku A.3.3. Kreativno mišljenje. Učenik kreativno djeluje u različitim područjima učenja.</w:t>
            </w:r>
          </w:p>
          <w:p w:rsidR="00333F35" w:rsidRPr="00333F35" w:rsidRDefault="00711AE8">
            <w:pPr>
              <w:spacing w:after="0" w:line="360" w:lineRule="auto"/>
              <w:textAlignment w:val="baseline"/>
              <w:rPr>
                <w:rFonts w:ascii="Times New Roman" w:eastAsia="Times New Roman" w:hAnsi="Times New Roman" w:cs="Times New Roman"/>
              </w:rPr>
            </w:pPr>
            <w:r w:rsidRPr="00711AE8">
              <w:rPr>
                <w:rFonts w:ascii="Times New Roman" w:eastAsia="Times New Roman" w:hAnsi="Times New Roman" w:cs="Times New Roman"/>
              </w:rPr>
              <w:t>uku C.3.3. Interes. Učenik iskazuje interes za različita područja, preuzima odgovornost za svoje učenje i ustraje u učenju.</w:t>
            </w:r>
          </w:p>
          <w:p w:rsidR="00333F35" w:rsidRPr="00333F35" w:rsidRDefault="00711AE8">
            <w:pPr>
              <w:spacing w:after="0" w:line="360" w:lineRule="auto"/>
              <w:textAlignment w:val="baseline"/>
              <w:rPr>
                <w:rFonts w:ascii="Times New Roman" w:eastAsia="Times New Roman" w:hAnsi="Times New Roman" w:cs="Times New Roman"/>
              </w:rPr>
            </w:pPr>
            <w:r w:rsidRPr="00711AE8">
              <w:rPr>
                <w:rFonts w:ascii="Times New Roman" w:eastAsia="Times New Roman" w:hAnsi="Times New Roman" w:cs="Times New Roman"/>
              </w:rPr>
              <w:t>uku C.3.4. Emocije. Učenik se koristi ugodnim emocijama i raspoloženjima tako da potiču učenje i kontrolira neugodne emocije i raspoloženja tako da ga ne ometaju u učenju.</w:t>
            </w:r>
          </w:p>
          <w:p w:rsidR="00333F35" w:rsidRPr="00333F35" w:rsidRDefault="00711AE8">
            <w:pPr>
              <w:spacing w:after="0" w:line="360" w:lineRule="auto"/>
              <w:textAlignment w:val="baseline"/>
              <w:rPr>
                <w:rFonts w:ascii="Times New Roman" w:eastAsia="Times New Roman" w:hAnsi="Times New Roman" w:cs="Times New Roman"/>
              </w:rPr>
            </w:pPr>
            <w:r w:rsidRPr="00711AE8">
              <w:rPr>
                <w:rFonts w:ascii="Times New Roman" w:eastAsia="Times New Roman" w:hAnsi="Times New Roman" w:cs="Times New Roman"/>
              </w:rPr>
              <w:t>ikt A 3.1. Učenik samostalno odabire odgovarajuću digitalnu tehnologiju.</w:t>
            </w:r>
          </w:p>
          <w:p w:rsidR="00333F35" w:rsidRPr="00333F35" w:rsidRDefault="00711AE8">
            <w:pPr>
              <w:spacing w:after="0" w:line="360" w:lineRule="auto"/>
              <w:textAlignment w:val="baseline"/>
              <w:rPr>
                <w:rFonts w:ascii="Times New Roman" w:eastAsia="Times New Roman" w:hAnsi="Times New Roman" w:cs="Times New Roman"/>
              </w:rPr>
            </w:pPr>
            <w:r w:rsidRPr="00711AE8">
              <w:rPr>
                <w:rFonts w:ascii="Times New Roman" w:eastAsia="Times New Roman" w:hAnsi="Times New Roman" w:cs="Times New Roman"/>
              </w:rPr>
              <w:t>osr A 3.2. Upravlja svojim emocijama i ponašanjem.</w:t>
            </w:r>
          </w:p>
          <w:p w:rsidR="00333F35" w:rsidRPr="00BE6E03" w:rsidRDefault="00711AE8">
            <w:pPr>
              <w:spacing w:after="0" w:line="360" w:lineRule="auto"/>
              <w:textAlignment w:val="baseline"/>
              <w:rPr>
                <w:rFonts w:asciiTheme="minorHAnsi" w:eastAsia="Times New Roman" w:hAnsiTheme="minorHAnsi" w:cstheme="minorHAnsi"/>
                <w:sz w:val="18"/>
                <w:szCs w:val="20"/>
              </w:rPr>
            </w:pPr>
            <w:r w:rsidRPr="00711AE8">
              <w:rPr>
                <w:rFonts w:ascii="Times New Roman" w:eastAsia="Times New Roman" w:hAnsi="Times New Roman" w:cs="Times New Roman"/>
              </w:rPr>
              <w:t>osr A 3.4. Upravlja svojim obrazovnim i profesionalnim putem.</w:t>
            </w:r>
          </w:p>
        </w:tc>
      </w:tr>
      <w:tr w:rsidR="00AA0C99" w:rsidRPr="00FF3B64" w:rsidTr="008506DC">
        <w:tc>
          <w:tcPr>
            <w:tcW w:w="2525" w:type="dxa"/>
            <w:shd w:val="clear" w:color="auto" w:fill="92CDDC"/>
          </w:tcPr>
          <w:p w:rsidR="00AA0C99" w:rsidRPr="00FF3B64" w:rsidRDefault="00AA0C99" w:rsidP="00604655">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Ključni pojmovi:</w:t>
            </w:r>
          </w:p>
        </w:tc>
        <w:tc>
          <w:tcPr>
            <w:tcW w:w="7251" w:type="dxa"/>
            <w:gridSpan w:val="3"/>
          </w:tcPr>
          <w:p w:rsidR="00AA0C99" w:rsidRPr="00FF3B64" w:rsidRDefault="00133B59" w:rsidP="00F170EF">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stres, usmeno izlaganje, ugodne emocije, učiti kako učiti, priprema</w:t>
            </w:r>
          </w:p>
        </w:tc>
      </w:tr>
      <w:tr w:rsidR="00AA0C99" w:rsidRPr="00FF3B64" w:rsidTr="008506DC">
        <w:tc>
          <w:tcPr>
            <w:tcW w:w="2525" w:type="dxa"/>
            <w:tcBorders>
              <w:bottom w:val="single" w:sz="4" w:space="0" w:color="000000"/>
            </w:tcBorders>
            <w:shd w:val="clear" w:color="auto" w:fill="92CDDC"/>
          </w:tcPr>
          <w:p w:rsidR="00AA0C99" w:rsidRPr="00FF3B64" w:rsidRDefault="00AA0C99" w:rsidP="00604655">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Potrebno pripremiti:</w:t>
            </w:r>
          </w:p>
        </w:tc>
        <w:tc>
          <w:tcPr>
            <w:tcW w:w="7251" w:type="dxa"/>
            <w:gridSpan w:val="3"/>
            <w:tcBorders>
              <w:bottom w:val="single" w:sz="4" w:space="0" w:color="000000"/>
            </w:tcBorders>
          </w:tcPr>
          <w:p w:rsidR="00AA0C99" w:rsidRPr="00FF3B64" w:rsidRDefault="00943889" w:rsidP="0004277A">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materijale koje su učenici pripremili za usmeno izlaganje, isprin</w:t>
            </w:r>
            <w:r w:rsidR="000D07EE">
              <w:rPr>
                <w:rFonts w:ascii="Times New Roman" w:eastAsia="Times New Roman" w:hAnsi="Times New Roman" w:cs="Times New Roman"/>
                <w:sz w:val="24"/>
                <w:szCs w:val="24"/>
              </w:rPr>
              <w:t xml:space="preserve">tati </w:t>
            </w:r>
            <w:r w:rsidR="00B12435">
              <w:rPr>
                <w:rFonts w:ascii="Times New Roman" w:eastAsia="Times New Roman" w:hAnsi="Times New Roman" w:cs="Times New Roman"/>
                <w:sz w:val="24"/>
                <w:szCs w:val="24"/>
              </w:rPr>
              <w:t>(Prilog )</w:t>
            </w:r>
            <w:bookmarkStart w:id="0" w:name="_GoBack"/>
            <w:bookmarkEnd w:id="0"/>
            <w:r w:rsidR="000D07EE">
              <w:rPr>
                <w:rFonts w:ascii="Times New Roman" w:eastAsia="Times New Roman" w:hAnsi="Times New Roman" w:cs="Times New Roman"/>
                <w:sz w:val="24"/>
                <w:szCs w:val="24"/>
              </w:rPr>
              <w:t xml:space="preserve"> za svakog učenika, pripremiti prezentaciju (Prilog 2)</w:t>
            </w:r>
          </w:p>
        </w:tc>
      </w:tr>
      <w:tr w:rsidR="00AA0C99" w:rsidRPr="00FF3B64" w:rsidTr="008506DC">
        <w:tc>
          <w:tcPr>
            <w:tcW w:w="9776" w:type="dxa"/>
            <w:gridSpan w:val="4"/>
            <w:shd w:val="clear" w:color="auto" w:fill="92CDDC"/>
          </w:tcPr>
          <w:p w:rsidR="00AA0C99" w:rsidRPr="00FF3B64" w:rsidRDefault="00AA0C99" w:rsidP="00604655">
            <w:pPr>
              <w:spacing w:after="0" w:line="360" w:lineRule="auto"/>
              <w:jc w:val="center"/>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Prijedlog prikaza tijeka sata i aktivnosti učenika</w:t>
            </w:r>
          </w:p>
        </w:tc>
      </w:tr>
      <w:tr w:rsidR="00AA0C99" w:rsidRPr="00C24BAF" w:rsidTr="00604655">
        <w:tc>
          <w:tcPr>
            <w:tcW w:w="9776" w:type="dxa"/>
            <w:gridSpan w:val="4"/>
            <w:tcBorders>
              <w:bottom w:val="single" w:sz="4" w:space="0" w:color="000000"/>
            </w:tcBorders>
          </w:tcPr>
          <w:p w:rsidR="00573494" w:rsidRDefault="00AA0C99" w:rsidP="00604655">
            <w:pPr>
              <w:spacing w:after="0"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Uvodni dio</w:t>
            </w:r>
            <w:r w:rsidR="00582FDF">
              <w:rPr>
                <w:rFonts w:ascii="Times New Roman" w:eastAsia="Times New Roman" w:hAnsi="Times New Roman" w:cs="Times New Roman"/>
                <w:b/>
                <w:bCs/>
                <w:sz w:val="24"/>
                <w:szCs w:val="24"/>
              </w:rPr>
              <w:t xml:space="preserve"> </w:t>
            </w:r>
          </w:p>
          <w:p w:rsidR="00133B59" w:rsidRDefault="00133B59" w:rsidP="004612F5">
            <w:pPr>
              <w:spacing w:after="0" w:line="36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Ponavljanje zaključaka s prethodnog sata. </w:t>
            </w:r>
          </w:p>
          <w:p w:rsidR="00133B59" w:rsidRDefault="00133B59" w:rsidP="004612F5">
            <w:pPr>
              <w:spacing w:after="0" w:line="36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Razrednik/razrednica otvara razgovor s učenicima </w:t>
            </w:r>
            <w:r w:rsidR="000D07EE">
              <w:rPr>
                <w:rFonts w:ascii="Times New Roman" w:eastAsia="Times New Roman" w:hAnsi="Times New Roman" w:cs="Times New Roman"/>
                <w:bCs/>
                <w:sz w:val="24"/>
                <w:szCs w:val="24"/>
              </w:rPr>
              <w:t>o pismenim i usmenim ispitima,</w:t>
            </w:r>
            <w:r>
              <w:rPr>
                <w:rFonts w:ascii="Times New Roman" w:eastAsia="Times New Roman" w:hAnsi="Times New Roman" w:cs="Times New Roman"/>
                <w:bCs/>
                <w:sz w:val="24"/>
                <w:szCs w:val="24"/>
              </w:rPr>
              <w:t xml:space="preserve"> stresa koji ih često dovodi do blokade, težeg prisjećanja gradiva i treme. Najavljuje da je cilj sata osvijestiti prepreke koje učenike dovode do poteškoća u učenju, reproduciranju gradiva</w:t>
            </w:r>
            <w:r w:rsidR="004E1CBF">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o</w:t>
            </w:r>
            <w:r w:rsidR="004E1CBF">
              <w:rPr>
                <w:rFonts w:ascii="Times New Roman" w:eastAsia="Times New Roman" w:hAnsi="Times New Roman" w:cs="Times New Roman"/>
                <w:bCs/>
                <w:sz w:val="24"/>
                <w:szCs w:val="24"/>
              </w:rPr>
              <w:t xml:space="preserve">stvarivanju željenih rezultata te važnosti aktivnog praćenja i sudjelovanja na satu. </w:t>
            </w:r>
          </w:p>
          <w:p w:rsidR="004E1CBF" w:rsidRDefault="004E1CBF" w:rsidP="004612F5">
            <w:pPr>
              <w:spacing w:after="0" w:line="360" w:lineRule="auto"/>
              <w:rPr>
                <w:rFonts w:ascii="Times New Roman" w:eastAsia="Times New Roman" w:hAnsi="Times New Roman" w:cs="Times New Roman"/>
                <w:bCs/>
                <w:sz w:val="24"/>
                <w:szCs w:val="24"/>
              </w:rPr>
            </w:pPr>
          </w:p>
          <w:p w:rsidR="00133B59" w:rsidRDefault="00133B59" w:rsidP="004612F5">
            <w:pPr>
              <w:spacing w:after="0" w:line="360" w:lineRule="auto"/>
              <w:rPr>
                <w:rFonts w:ascii="Times New Roman" w:eastAsia="Times New Roman" w:hAnsi="Times New Roman" w:cs="Times New Roman"/>
                <w:b/>
                <w:bCs/>
                <w:sz w:val="24"/>
                <w:szCs w:val="24"/>
              </w:rPr>
            </w:pPr>
            <w:r w:rsidRPr="00133B59">
              <w:rPr>
                <w:rFonts w:ascii="Times New Roman" w:eastAsia="Times New Roman" w:hAnsi="Times New Roman" w:cs="Times New Roman"/>
                <w:b/>
                <w:bCs/>
                <w:sz w:val="24"/>
                <w:szCs w:val="24"/>
              </w:rPr>
              <w:t>Središnji dio</w:t>
            </w:r>
          </w:p>
          <w:p w:rsidR="00000000" w:rsidRDefault="00841FF4">
            <w:pPr>
              <w:pStyle w:val="ListParagraph"/>
              <w:numPr>
                <w:ilvl w:val="0"/>
                <w:numId w:val="8"/>
              </w:numPr>
              <w:rPr>
                <w:bCs/>
              </w:rPr>
            </w:pPr>
            <w:ins w:id="1" w:author="sk-mpovalec" w:date="2021-09-15T15:24:00Z">
              <w:r>
                <w:rPr>
                  <w:bCs/>
                </w:rPr>
                <w:t>A</w:t>
              </w:r>
            </w:ins>
            <w:del w:id="2" w:author="sk-mpovalec" w:date="2021-09-15T15:24:00Z">
              <w:r w:rsidR="00711AE8" w:rsidRPr="00711AE8" w:rsidDel="00841FF4">
                <w:rPr>
                  <w:bCs/>
                </w:rPr>
                <w:delText>a</w:delText>
              </w:r>
            </w:del>
            <w:r w:rsidR="00711AE8" w:rsidRPr="00711AE8">
              <w:rPr>
                <w:bCs/>
              </w:rPr>
              <w:t>ktivnost</w:t>
            </w:r>
            <w:r w:rsidR="00596689">
              <w:rPr>
                <w:bCs/>
              </w:rPr>
              <w:t>: Ugodne emocije</w:t>
            </w:r>
          </w:p>
          <w:p w:rsidR="004E1CBF" w:rsidRDefault="004E1CBF" w:rsidP="004612F5">
            <w:pPr>
              <w:spacing w:after="0" w:line="36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Razrednik/razrednica vodi učenike kroz aktivnost opuštanja i stvaranja ugodnih emocija. </w:t>
            </w:r>
          </w:p>
          <w:p w:rsidR="00000000" w:rsidRDefault="004E1CBF">
            <w:pPr>
              <w:pStyle w:val="ListParagraph"/>
              <w:numPr>
                <w:ilvl w:val="0"/>
                <w:numId w:val="9"/>
              </w:numPr>
              <w:rPr>
                <w:bCs/>
              </w:rPr>
            </w:pPr>
            <w:r>
              <w:rPr>
                <w:bCs/>
              </w:rPr>
              <w:t>Ugodno se smjesti</w:t>
            </w:r>
          </w:p>
          <w:p w:rsidR="00000000" w:rsidRDefault="004E1CBF">
            <w:pPr>
              <w:pStyle w:val="ListParagraph"/>
              <w:numPr>
                <w:ilvl w:val="0"/>
                <w:numId w:val="9"/>
              </w:numPr>
              <w:rPr>
                <w:bCs/>
              </w:rPr>
            </w:pPr>
            <w:r>
              <w:rPr>
                <w:bCs/>
              </w:rPr>
              <w:lastRenderedPageBreak/>
              <w:t>Zatvori oči</w:t>
            </w:r>
          </w:p>
          <w:p w:rsidR="00000000" w:rsidRDefault="004E1CBF">
            <w:pPr>
              <w:pStyle w:val="ListParagraph"/>
              <w:numPr>
                <w:ilvl w:val="0"/>
                <w:numId w:val="9"/>
              </w:numPr>
              <w:rPr>
                <w:bCs/>
              </w:rPr>
            </w:pPr>
            <w:r>
              <w:rPr>
                <w:bCs/>
              </w:rPr>
              <w:t xml:space="preserve">Duboko diši i opusti se </w:t>
            </w:r>
          </w:p>
          <w:p w:rsidR="00000000" w:rsidRDefault="004E1CBF">
            <w:pPr>
              <w:pStyle w:val="ListParagraph"/>
              <w:numPr>
                <w:ilvl w:val="0"/>
                <w:numId w:val="9"/>
              </w:numPr>
              <w:rPr>
                <w:bCs/>
              </w:rPr>
            </w:pPr>
            <w:r>
              <w:rPr>
                <w:bCs/>
              </w:rPr>
              <w:t>Zamisli scenu iz filma koji si nedavno gledao/gledala, a u tebi je pobudio ugodne emocije</w:t>
            </w:r>
          </w:p>
          <w:p w:rsidR="00000000" w:rsidRDefault="004E1CBF">
            <w:pPr>
              <w:pStyle w:val="ListParagraph"/>
              <w:numPr>
                <w:ilvl w:val="0"/>
                <w:numId w:val="9"/>
              </w:numPr>
              <w:rPr>
                <w:bCs/>
              </w:rPr>
            </w:pPr>
            <w:r>
              <w:rPr>
                <w:bCs/>
              </w:rPr>
              <w:t>Posebnu pozornost obrati na likove, kako oni izgledaju, scenu na kojoj se sve odvija, boje koje se ističu u filmu, zvukove…</w:t>
            </w:r>
          </w:p>
          <w:p w:rsidR="004E1CBF" w:rsidRDefault="004E1CBF">
            <w:pPr>
              <w:spacing w:after="0" w:line="360" w:lineRule="auto"/>
              <w:rPr>
                <w:rFonts w:ascii="Times New Roman" w:hAnsi="Times New Roman" w:cs="Times New Roman"/>
                <w:bCs/>
                <w:sz w:val="24"/>
                <w:szCs w:val="24"/>
              </w:rPr>
            </w:pPr>
            <w:r>
              <w:rPr>
                <w:rFonts w:ascii="Times New Roman" w:hAnsi="Times New Roman" w:cs="Times New Roman"/>
                <w:bCs/>
                <w:sz w:val="24"/>
                <w:szCs w:val="24"/>
              </w:rPr>
              <w:t>Razrednik/r</w:t>
            </w:r>
            <w:r w:rsidR="00684DBC">
              <w:rPr>
                <w:rFonts w:ascii="Times New Roman" w:hAnsi="Times New Roman" w:cs="Times New Roman"/>
                <w:bCs/>
                <w:sz w:val="24"/>
                <w:szCs w:val="24"/>
              </w:rPr>
              <w:t>azrednica ostavlja još minutu kako bi</w:t>
            </w:r>
            <w:r>
              <w:rPr>
                <w:rFonts w:ascii="Times New Roman" w:hAnsi="Times New Roman" w:cs="Times New Roman"/>
                <w:bCs/>
                <w:sz w:val="24"/>
                <w:szCs w:val="24"/>
              </w:rPr>
              <w:t xml:space="preserve"> se učenici sve</w:t>
            </w:r>
            <w:r w:rsidR="00684DBC">
              <w:rPr>
                <w:rFonts w:ascii="Times New Roman" w:hAnsi="Times New Roman" w:cs="Times New Roman"/>
                <w:bCs/>
                <w:sz w:val="24"/>
                <w:szCs w:val="24"/>
              </w:rPr>
              <w:t>ga prisjetili</w:t>
            </w:r>
            <w:r>
              <w:rPr>
                <w:rFonts w:ascii="Times New Roman" w:hAnsi="Times New Roman" w:cs="Times New Roman"/>
                <w:bCs/>
                <w:sz w:val="24"/>
                <w:szCs w:val="24"/>
              </w:rPr>
              <w:t xml:space="preserve">. </w:t>
            </w:r>
          </w:p>
          <w:p w:rsidR="00596689" w:rsidRDefault="00596689">
            <w:pPr>
              <w:spacing w:after="0" w:line="360" w:lineRule="auto"/>
              <w:rPr>
                <w:rFonts w:ascii="Times New Roman" w:hAnsi="Times New Roman" w:cs="Times New Roman"/>
                <w:bCs/>
                <w:sz w:val="24"/>
                <w:szCs w:val="24"/>
              </w:rPr>
            </w:pPr>
            <w:r>
              <w:rPr>
                <w:rFonts w:ascii="Times New Roman" w:hAnsi="Times New Roman" w:cs="Times New Roman"/>
                <w:bCs/>
                <w:sz w:val="24"/>
                <w:szCs w:val="24"/>
              </w:rPr>
              <w:t>Poziva učenike da otvore oči i skupe dojmove. Proziva nekoliko učenika za koje je upućen</w:t>
            </w:r>
            <w:ins w:id="3" w:author="sk-mpovalec" w:date="2021-09-15T15:23:00Z">
              <w:r w:rsidR="00841FF4">
                <w:rPr>
                  <w:rFonts w:ascii="Times New Roman" w:hAnsi="Times New Roman" w:cs="Times New Roman"/>
                  <w:bCs/>
                  <w:sz w:val="24"/>
                  <w:szCs w:val="24"/>
                </w:rPr>
                <w:t>/upućena</w:t>
              </w:r>
            </w:ins>
            <w:r>
              <w:rPr>
                <w:rFonts w:ascii="Times New Roman" w:hAnsi="Times New Roman" w:cs="Times New Roman"/>
                <w:bCs/>
                <w:sz w:val="24"/>
                <w:szCs w:val="24"/>
              </w:rPr>
              <w:t xml:space="preserve"> da imaju problem sa usmenim izlaganjem da imenuju film i prepričaju scenu koje su se prisjetili. Zaključuje, ako stvorimo ugodne emocije i opustimo se tada lakše možemo reproducirati neki sadržaj. </w:t>
            </w:r>
          </w:p>
          <w:p w:rsidR="00000000" w:rsidRDefault="00841FF4">
            <w:pPr>
              <w:pStyle w:val="ListParagraph"/>
              <w:numPr>
                <w:ilvl w:val="0"/>
                <w:numId w:val="8"/>
              </w:numPr>
              <w:rPr>
                <w:bCs/>
              </w:rPr>
            </w:pPr>
            <w:ins w:id="4" w:author="sk-mpovalec" w:date="2021-09-15T15:24:00Z">
              <w:r>
                <w:rPr>
                  <w:bCs/>
                </w:rPr>
                <w:t>A</w:t>
              </w:r>
            </w:ins>
            <w:del w:id="5" w:author="sk-mpovalec" w:date="2021-09-15T15:24:00Z">
              <w:r w:rsidR="00596689" w:rsidDel="00841FF4">
                <w:rPr>
                  <w:bCs/>
                </w:rPr>
                <w:delText>a</w:delText>
              </w:r>
            </w:del>
            <w:r w:rsidR="00596689">
              <w:rPr>
                <w:bCs/>
              </w:rPr>
              <w:t xml:space="preserve">ktivnost: </w:t>
            </w:r>
            <w:r w:rsidR="00684DBC">
              <w:rPr>
                <w:bCs/>
              </w:rPr>
              <w:t xml:space="preserve">U ulozi učitelja </w:t>
            </w:r>
          </w:p>
          <w:p w:rsidR="00684DBC" w:rsidRDefault="00711AE8">
            <w:pPr>
              <w:spacing w:after="0" w:line="360" w:lineRule="auto"/>
              <w:rPr>
                <w:rFonts w:ascii="Times New Roman" w:hAnsi="Times New Roman" w:cs="Times New Roman"/>
                <w:bCs/>
                <w:sz w:val="24"/>
                <w:szCs w:val="24"/>
              </w:rPr>
            </w:pPr>
            <w:r w:rsidRPr="00711AE8">
              <w:rPr>
                <w:rFonts w:ascii="Times New Roman" w:hAnsi="Times New Roman" w:cs="Times New Roman"/>
                <w:bCs/>
                <w:sz w:val="24"/>
                <w:szCs w:val="24"/>
              </w:rPr>
              <w:t xml:space="preserve">Razrednik/razrednica </w:t>
            </w:r>
            <w:r w:rsidR="00596689" w:rsidRPr="00596689">
              <w:rPr>
                <w:rFonts w:ascii="Times New Roman" w:hAnsi="Times New Roman" w:cs="Times New Roman"/>
                <w:bCs/>
                <w:sz w:val="24"/>
                <w:szCs w:val="24"/>
              </w:rPr>
              <w:t>osvješćuje</w:t>
            </w:r>
            <w:r w:rsidR="00596689" w:rsidRPr="006F45FE">
              <w:rPr>
                <w:rFonts w:ascii="Times New Roman" w:hAnsi="Times New Roman" w:cs="Times New Roman"/>
                <w:bCs/>
                <w:sz w:val="24"/>
                <w:szCs w:val="24"/>
              </w:rPr>
              <w:t xml:space="preserve"> učenike</w:t>
            </w:r>
            <w:r w:rsidRPr="00711AE8">
              <w:rPr>
                <w:rFonts w:ascii="Times New Roman" w:hAnsi="Times New Roman" w:cs="Times New Roman"/>
                <w:bCs/>
                <w:sz w:val="24"/>
                <w:szCs w:val="24"/>
              </w:rPr>
              <w:t xml:space="preserve"> o tome da gotovo svi imaju </w:t>
            </w:r>
            <w:r w:rsidR="00596689">
              <w:rPr>
                <w:rFonts w:ascii="Times New Roman" w:hAnsi="Times New Roman" w:cs="Times New Roman"/>
                <w:bCs/>
                <w:sz w:val="24"/>
                <w:szCs w:val="24"/>
              </w:rPr>
              <w:t>jaču ili blažu</w:t>
            </w:r>
            <w:r w:rsidRPr="00711AE8">
              <w:rPr>
                <w:rFonts w:ascii="Times New Roman" w:hAnsi="Times New Roman" w:cs="Times New Roman"/>
                <w:bCs/>
                <w:sz w:val="24"/>
                <w:szCs w:val="24"/>
              </w:rPr>
              <w:t xml:space="preserve"> tremu prije izlaganja, no da </w:t>
            </w:r>
            <w:r w:rsidR="00596689">
              <w:rPr>
                <w:rFonts w:ascii="Times New Roman" w:hAnsi="Times New Roman" w:cs="Times New Roman"/>
                <w:bCs/>
                <w:sz w:val="24"/>
                <w:szCs w:val="24"/>
              </w:rPr>
              <w:t>se njome može upravljati.</w:t>
            </w:r>
            <w:r w:rsidR="00684DBC">
              <w:rPr>
                <w:rFonts w:ascii="Times New Roman" w:hAnsi="Times New Roman" w:cs="Times New Roman"/>
                <w:bCs/>
                <w:sz w:val="24"/>
                <w:szCs w:val="24"/>
              </w:rPr>
              <w:t xml:space="preserve"> Najavljuje novu aktivnost. Učenici se prije svega trebaju zamisliti kao učitelji onog predmeta iz kojeg su pripremili zanimljivost kako bi prenijeli drugim</w:t>
            </w:r>
            <w:r w:rsidR="007D2ECA">
              <w:rPr>
                <w:rFonts w:ascii="Times New Roman" w:hAnsi="Times New Roman" w:cs="Times New Roman"/>
                <w:bCs/>
                <w:sz w:val="24"/>
                <w:szCs w:val="24"/>
              </w:rPr>
              <w:t xml:space="preserve">a </w:t>
            </w:r>
            <w:r w:rsidR="00684DBC">
              <w:rPr>
                <w:rFonts w:ascii="Times New Roman" w:hAnsi="Times New Roman" w:cs="Times New Roman"/>
                <w:bCs/>
                <w:sz w:val="24"/>
                <w:szCs w:val="24"/>
              </w:rPr>
              <w:t xml:space="preserve">strast i ljubav koju svaki učitelj ima za svoj predmet. </w:t>
            </w:r>
          </w:p>
          <w:p w:rsidR="007A2903" w:rsidRDefault="007A2903">
            <w:pPr>
              <w:spacing w:after="0" w:line="360" w:lineRule="auto"/>
              <w:rPr>
                <w:rFonts w:ascii="Times New Roman" w:hAnsi="Times New Roman" w:cs="Times New Roman"/>
                <w:bCs/>
                <w:sz w:val="24"/>
                <w:szCs w:val="24"/>
              </w:rPr>
            </w:pPr>
            <w:r>
              <w:rPr>
                <w:rFonts w:ascii="Times New Roman" w:hAnsi="Times New Roman" w:cs="Times New Roman"/>
                <w:bCs/>
                <w:sz w:val="24"/>
                <w:szCs w:val="24"/>
              </w:rPr>
              <w:t>Proziva nekoliko učenika koji će izložiti</w:t>
            </w:r>
            <w:r w:rsidR="007D2ECA">
              <w:rPr>
                <w:rFonts w:ascii="Times New Roman" w:hAnsi="Times New Roman" w:cs="Times New Roman"/>
                <w:bCs/>
                <w:sz w:val="24"/>
                <w:szCs w:val="24"/>
              </w:rPr>
              <w:t xml:space="preserve"> materijale koju su pripremili. </w:t>
            </w:r>
            <w:r>
              <w:rPr>
                <w:rFonts w:ascii="Times New Roman" w:hAnsi="Times New Roman" w:cs="Times New Roman"/>
                <w:bCs/>
                <w:sz w:val="24"/>
                <w:szCs w:val="24"/>
              </w:rPr>
              <w:t>Za izlaganja je</w:t>
            </w:r>
            <w:r w:rsidR="007D2ECA">
              <w:rPr>
                <w:rFonts w:ascii="Times New Roman" w:hAnsi="Times New Roman" w:cs="Times New Roman"/>
                <w:bCs/>
                <w:sz w:val="24"/>
                <w:szCs w:val="24"/>
              </w:rPr>
              <w:t xml:space="preserve"> predviđeno 20</w:t>
            </w:r>
            <w:r>
              <w:rPr>
                <w:rFonts w:ascii="Times New Roman" w:hAnsi="Times New Roman" w:cs="Times New Roman"/>
                <w:bCs/>
                <w:sz w:val="24"/>
                <w:szCs w:val="24"/>
              </w:rPr>
              <w:t xml:space="preserve"> minuta. </w:t>
            </w:r>
          </w:p>
          <w:p w:rsidR="007A2903" w:rsidRDefault="007A2903">
            <w:pPr>
              <w:spacing w:after="0" w:line="360" w:lineRule="auto"/>
              <w:rPr>
                <w:rFonts w:ascii="Times New Roman" w:hAnsi="Times New Roman" w:cs="Times New Roman"/>
                <w:bCs/>
                <w:sz w:val="24"/>
                <w:szCs w:val="24"/>
              </w:rPr>
            </w:pPr>
            <w:r>
              <w:rPr>
                <w:rFonts w:ascii="Times New Roman" w:hAnsi="Times New Roman" w:cs="Times New Roman"/>
                <w:bCs/>
                <w:sz w:val="24"/>
                <w:szCs w:val="24"/>
              </w:rPr>
              <w:t xml:space="preserve">Nakon svakog </w:t>
            </w:r>
            <w:r w:rsidR="00684DBC">
              <w:rPr>
                <w:rFonts w:ascii="Times New Roman" w:hAnsi="Times New Roman" w:cs="Times New Roman"/>
                <w:bCs/>
                <w:sz w:val="24"/>
                <w:szCs w:val="24"/>
              </w:rPr>
              <w:t xml:space="preserve">izlaganja razrednik/razrednica s učenicima postavlja dodatna pitanja o temi izlaganja te izdvajaju ono što im se najviše svidjelo u izlaganju. Učenika/učenicu dodatno ohrabriti pljeskom na kraju izlaganja. </w:t>
            </w:r>
          </w:p>
          <w:p w:rsidR="00333F35" w:rsidRPr="00596689" w:rsidRDefault="00333F35">
            <w:pPr>
              <w:spacing w:after="0" w:line="360" w:lineRule="auto"/>
              <w:rPr>
                <w:rFonts w:ascii="Times New Roman" w:hAnsi="Times New Roman" w:cs="Times New Roman"/>
                <w:bCs/>
                <w:sz w:val="24"/>
                <w:szCs w:val="24"/>
              </w:rPr>
            </w:pPr>
          </w:p>
          <w:p w:rsidR="00000000" w:rsidRDefault="00711AE8">
            <w:pPr>
              <w:jc w:val="both"/>
            </w:pPr>
            <w:r w:rsidRPr="00711AE8">
              <w:rPr>
                <w:rFonts w:ascii="Times New Roman" w:hAnsi="Times New Roman" w:cs="Times New Roman"/>
                <w:b/>
                <w:sz w:val="24"/>
                <w:szCs w:val="24"/>
              </w:rPr>
              <w:t xml:space="preserve">Završni dio </w:t>
            </w:r>
          </w:p>
          <w:p w:rsidR="00000000" w:rsidRDefault="00711AE8">
            <w:pPr>
              <w:spacing w:after="0" w:line="360" w:lineRule="auto"/>
              <w:jc w:val="both"/>
              <w:rPr>
                <w:rFonts w:ascii="Times New Roman" w:hAnsi="Times New Roman" w:cs="Times New Roman"/>
                <w:bCs/>
                <w:sz w:val="24"/>
                <w:szCs w:val="24"/>
              </w:rPr>
            </w:pPr>
            <w:r w:rsidRPr="00711AE8">
              <w:rPr>
                <w:rFonts w:ascii="Times New Roman" w:hAnsi="Times New Roman" w:cs="Times New Roman"/>
                <w:bCs/>
                <w:sz w:val="24"/>
                <w:szCs w:val="24"/>
              </w:rPr>
              <w:t xml:space="preserve">Razrednik/razrednica </w:t>
            </w:r>
            <w:r w:rsidR="00943889">
              <w:rPr>
                <w:rFonts w:ascii="Times New Roman" w:hAnsi="Times New Roman" w:cs="Times New Roman"/>
                <w:bCs/>
                <w:sz w:val="24"/>
                <w:szCs w:val="24"/>
              </w:rPr>
              <w:t>razgovara s učenicima o metodama koje su koristili da bi se pripremili na ovo izlaganje, iz kojih su izvora pronalazili informacije, na koji način su izdvojili važne od manje važnih informacija. Zaključuju da je od najveće važnosti probuditi vlastitu želju za učenjem te da je lakše nešto naučiti ako na to ne gledamo kao</w:t>
            </w:r>
            <w:r w:rsidR="007D2ECA">
              <w:rPr>
                <w:rFonts w:ascii="Times New Roman" w:hAnsi="Times New Roman" w:cs="Times New Roman"/>
                <w:bCs/>
                <w:sz w:val="24"/>
                <w:szCs w:val="24"/>
              </w:rPr>
              <w:t xml:space="preserve"> obavezu. I</w:t>
            </w:r>
            <w:r w:rsidR="00943889">
              <w:rPr>
                <w:rFonts w:ascii="Times New Roman" w:hAnsi="Times New Roman" w:cs="Times New Roman"/>
                <w:bCs/>
                <w:sz w:val="24"/>
                <w:szCs w:val="24"/>
              </w:rPr>
              <w:t>stiče važnost praćenja i sudjelovanja na satu</w:t>
            </w:r>
            <w:r w:rsidR="000D07EE">
              <w:rPr>
                <w:rFonts w:ascii="Times New Roman" w:hAnsi="Times New Roman" w:cs="Times New Roman"/>
                <w:bCs/>
                <w:sz w:val="24"/>
                <w:szCs w:val="24"/>
              </w:rPr>
              <w:t xml:space="preserve"> i</w:t>
            </w:r>
            <w:r w:rsidR="00943889">
              <w:rPr>
                <w:rFonts w:ascii="Times New Roman" w:hAnsi="Times New Roman" w:cs="Times New Roman"/>
                <w:bCs/>
                <w:sz w:val="24"/>
                <w:szCs w:val="24"/>
              </w:rPr>
              <w:t xml:space="preserve"> potiče učenike da na nove sadržaje gle</w:t>
            </w:r>
            <w:r w:rsidR="000D07EE">
              <w:rPr>
                <w:rFonts w:ascii="Times New Roman" w:hAnsi="Times New Roman" w:cs="Times New Roman"/>
                <w:bCs/>
                <w:sz w:val="24"/>
                <w:szCs w:val="24"/>
              </w:rPr>
              <w:t xml:space="preserve">daju kao neku novu zanimljivost koju imaju priliku istražiti. </w:t>
            </w:r>
          </w:p>
          <w:p w:rsidR="00000000" w:rsidRDefault="000D07EE" w:rsidP="00841FF4">
            <w:pPr>
              <w:spacing w:after="0" w:line="360" w:lineRule="auto"/>
              <w:jc w:val="both"/>
              <w:rPr>
                <w:rFonts w:ascii="Times New Roman" w:hAnsi="Times New Roman" w:cs="Times New Roman"/>
                <w:bCs/>
                <w:sz w:val="24"/>
                <w:szCs w:val="24"/>
              </w:rPr>
              <w:pPrChange w:id="6" w:author="sk-mpovalec" w:date="2021-09-15T15:25:00Z">
                <w:pPr>
                  <w:spacing w:after="0" w:line="360" w:lineRule="auto"/>
                  <w:jc w:val="both"/>
                </w:pPr>
              </w:pPrChange>
            </w:pPr>
            <w:r>
              <w:rPr>
                <w:rFonts w:ascii="Times New Roman" w:hAnsi="Times New Roman" w:cs="Times New Roman"/>
                <w:bCs/>
                <w:sz w:val="24"/>
                <w:szCs w:val="24"/>
              </w:rPr>
              <w:t>Na prezentaciji im prikazuje nekoliko uputa za pozorno praćenje i sudjelovanje na satu. (Prilog 2)</w:t>
            </w:r>
            <w:r w:rsidR="00AA0C99" w:rsidRPr="00E31005">
              <w:rPr>
                <w:b/>
                <w:bCs/>
              </w:rPr>
              <w:br/>
            </w:r>
            <w:r>
              <w:rPr>
                <w:rFonts w:ascii="Times New Roman" w:hAnsi="Times New Roman" w:cs="Times New Roman"/>
                <w:bCs/>
                <w:sz w:val="24"/>
                <w:szCs w:val="24"/>
              </w:rPr>
              <w:t>Razrednik/razrednica na kraju sata učenicima dijeli „šalabahtere</w:t>
            </w:r>
            <w:del w:id="7" w:author="sk-mpovalec" w:date="2021-09-15T15:25:00Z">
              <w:r w:rsidDel="00841FF4">
                <w:rPr>
                  <w:rFonts w:ascii="Times New Roman" w:hAnsi="Times New Roman" w:cs="Times New Roman"/>
                  <w:bCs/>
                  <w:sz w:val="24"/>
                  <w:szCs w:val="24"/>
                </w:rPr>
                <w:delText xml:space="preserve">“ </w:delText>
              </w:r>
            </w:del>
            <w:ins w:id="8" w:author="sk-mpovalec" w:date="2021-09-15T15:25:00Z">
              <w:r w:rsidR="00841FF4">
                <w:rPr>
                  <w:rFonts w:ascii="Times New Roman" w:hAnsi="Times New Roman" w:cs="Times New Roman"/>
                  <w:bCs/>
                  <w:sz w:val="24"/>
                  <w:szCs w:val="24"/>
                </w:rPr>
                <w:t>”</w:t>
              </w:r>
              <w:r w:rsidR="00841FF4">
                <w:rPr>
                  <w:rFonts w:ascii="Times New Roman" w:hAnsi="Times New Roman" w:cs="Times New Roman"/>
                  <w:bCs/>
                  <w:sz w:val="24"/>
                  <w:szCs w:val="24"/>
                </w:rPr>
                <w:t xml:space="preserve"> </w:t>
              </w:r>
            </w:ins>
            <w:r>
              <w:rPr>
                <w:rFonts w:ascii="Times New Roman" w:hAnsi="Times New Roman" w:cs="Times New Roman"/>
                <w:bCs/>
                <w:sz w:val="24"/>
                <w:szCs w:val="24"/>
              </w:rPr>
              <w:t>za usmeno izlaganje</w:t>
            </w:r>
            <w:r w:rsidR="007D2ECA">
              <w:rPr>
                <w:rFonts w:ascii="Times New Roman" w:hAnsi="Times New Roman" w:cs="Times New Roman"/>
                <w:bCs/>
                <w:sz w:val="24"/>
                <w:szCs w:val="24"/>
              </w:rPr>
              <w:t>. (Prilog 1)</w:t>
            </w:r>
          </w:p>
        </w:tc>
      </w:tr>
    </w:tbl>
    <w:p w:rsidR="000210F5" w:rsidRDefault="003068A2"/>
    <w:p w:rsidR="00AA0C99" w:rsidRDefault="00AA0C99">
      <w:pPr>
        <w:tabs>
          <w:tab w:val="left" w:pos="880"/>
          <w:tab w:val="left" w:pos="2960"/>
        </w:tabs>
        <w:spacing w:after="0" w:line="360" w:lineRule="auto"/>
        <w:ind w:left="280"/>
        <w:jc w:val="both"/>
      </w:pPr>
      <w:r>
        <w:br w:type="page"/>
      </w:r>
    </w:p>
    <w:p w:rsidR="00596689" w:rsidRDefault="003068A2" w:rsidP="001470FC">
      <w:pPr>
        <w:rPr>
          <w:rFonts w:ascii="Times New Roman" w:hAnsi="Times New Roman" w:cs="Times New Roman"/>
          <w:b/>
          <w:sz w:val="24"/>
          <w:szCs w:val="24"/>
        </w:rPr>
      </w:pPr>
      <w:r>
        <w:rPr>
          <w:rFonts w:ascii="Times New Roman" w:hAnsi="Times New Roman" w:cs="Times New Roman"/>
          <w:b/>
          <w:noProof/>
          <w:sz w:val="24"/>
          <w:szCs w:val="24"/>
        </w:rPr>
        <w:lastRenderedPageBreak/>
        <w:drawing>
          <wp:anchor distT="0" distB="0" distL="114300" distR="114300" simplePos="0" relativeHeight="251672576" behindDoc="1" locked="0" layoutInCell="1" allowOverlap="1">
            <wp:simplePos x="0" y="0"/>
            <wp:positionH relativeFrom="column">
              <wp:posOffset>563590</wp:posOffset>
            </wp:positionH>
            <wp:positionV relativeFrom="paragraph">
              <wp:posOffset>-381649</wp:posOffset>
            </wp:positionV>
            <wp:extent cx="4617981" cy="5283951"/>
            <wp:effectExtent l="0" t="0" r="2223" b="0"/>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isspng-paper-parchment-papyrus-writing-notebook-5b0f7246a6c8e7.9619406815277389506832.png"/>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rot="5400000">
                      <a:off x="0" y="0"/>
                      <a:ext cx="4617981" cy="5283951"/>
                    </a:xfrm>
                    <a:prstGeom prst="rect">
                      <a:avLst/>
                    </a:prstGeom>
                  </pic:spPr>
                </pic:pic>
              </a:graphicData>
            </a:graphic>
          </wp:anchor>
        </w:drawing>
      </w:r>
      <w:r w:rsidR="00AA0C99" w:rsidRPr="00AA0C99">
        <w:rPr>
          <w:rFonts w:ascii="Times New Roman" w:hAnsi="Times New Roman" w:cs="Times New Roman"/>
          <w:b/>
          <w:sz w:val="24"/>
          <w:szCs w:val="24"/>
        </w:rPr>
        <w:t>Prilog</w:t>
      </w:r>
      <w:r w:rsidR="00810E10">
        <w:rPr>
          <w:rFonts w:ascii="Times New Roman" w:hAnsi="Times New Roman" w:cs="Times New Roman"/>
          <w:b/>
          <w:sz w:val="24"/>
          <w:szCs w:val="24"/>
        </w:rPr>
        <w:t xml:space="preserve"> 1</w:t>
      </w:r>
    </w:p>
    <w:p w:rsidR="00596689" w:rsidRDefault="00596689" w:rsidP="001470FC">
      <w:pPr>
        <w:rPr>
          <w:rFonts w:ascii="Times New Roman" w:hAnsi="Times New Roman" w:cs="Times New Roman"/>
          <w:b/>
          <w:sz w:val="24"/>
          <w:szCs w:val="24"/>
        </w:rPr>
      </w:pPr>
    </w:p>
    <w:p w:rsidR="00596689" w:rsidRDefault="00711AE8" w:rsidP="001470FC">
      <w:pPr>
        <w:rPr>
          <w:rFonts w:ascii="Times New Roman" w:hAnsi="Times New Roman" w:cs="Times New Roman"/>
          <w:b/>
          <w:sz w:val="24"/>
          <w:szCs w:val="24"/>
        </w:rPr>
      </w:pPr>
      <w:r>
        <w:rPr>
          <w:rFonts w:ascii="Times New Roman" w:hAnsi="Times New Roman" w:cs="Times New Roman"/>
          <w:b/>
          <w:noProof/>
          <w:sz w:val="24"/>
          <w:szCs w:val="24"/>
        </w:rPr>
        <w:pict>
          <v:shapetype id="_x0000_t202" coordsize="21600,21600" o:spt="202" path="m,l,21600r21600,l21600,xe">
            <v:stroke joinstyle="miter"/>
            <v:path gradientshapeok="t" o:connecttype="rect"/>
          </v:shapetype>
          <v:shape id="Tekstni okvir 2" o:spid="_x0000_s1026" type="#_x0000_t202" style="position:absolute;margin-left:71.9pt;margin-top:19.3pt;width:330.55pt;height:237.9pt;z-index:251678720;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" filled="f" stroked="f">
            <v:textbox>
              <w:txbxContent>
                <w:p w:rsidR="00000000" w:rsidRDefault="00711AE8">
                  <w:pPr>
                    <w:jc w:val="center"/>
                    <w:rPr>
                      <w:rFonts w:ascii="Calibri Light" w:hAnsi="Calibri Light" w:cs="Calibri Light"/>
                      <w:b/>
                      <w:sz w:val="24"/>
                      <w:szCs w:val="24"/>
                    </w:rPr>
                  </w:pPr>
                  <w:r w:rsidRPr="00711AE8">
                    <w:rPr>
                      <w:rFonts w:ascii="Calibri Light" w:hAnsi="Calibri Light" w:cs="Calibri Light"/>
                      <w:b/>
                      <w:sz w:val="24"/>
                      <w:szCs w:val="24"/>
                    </w:rPr>
                    <w:t xml:space="preserve">ŠALABAHTER ZA </w:t>
                  </w:r>
                  <w:r w:rsidR="00333F35">
                    <w:rPr>
                      <w:rFonts w:ascii="Calibri Light" w:hAnsi="Calibri Light" w:cs="Calibri Light"/>
                      <w:b/>
                      <w:sz w:val="24"/>
                      <w:szCs w:val="24"/>
                    </w:rPr>
                    <w:t>USMENO IZLAGANJE</w:t>
                  </w:r>
                </w:p>
                <w:p w:rsidR="00333F35" w:rsidRPr="007A2903" w:rsidRDefault="00711AE8" w:rsidP="00333F35">
                  <w:pPr>
                    <w:pStyle w:val="ListParagraph"/>
                    <w:numPr>
                      <w:ilvl w:val="0"/>
                      <w:numId w:val="10"/>
                    </w:numPr>
                    <w:rPr>
                      <w:rFonts w:ascii="Calibri Light" w:hAnsi="Calibri Light" w:cs="Calibri Light"/>
                      <w:b/>
                      <w:sz w:val="22"/>
                      <w:szCs w:val="22"/>
                    </w:rPr>
                  </w:pPr>
                  <w:r w:rsidRPr="00711AE8">
                    <w:rPr>
                      <w:rFonts w:ascii="Calibri Light" w:hAnsi="Calibri Light" w:cs="Calibri Light"/>
                      <w:b/>
                      <w:sz w:val="22"/>
                      <w:szCs w:val="22"/>
                    </w:rPr>
                    <w:t>Dobro se pripremi</w:t>
                  </w:r>
                </w:p>
                <w:p w:rsidR="00333F35" w:rsidRPr="007A2903" w:rsidRDefault="00711AE8" w:rsidP="00333F35">
                  <w:pPr>
                    <w:pStyle w:val="ListParagraph"/>
                    <w:numPr>
                      <w:ilvl w:val="0"/>
                      <w:numId w:val="10"/>
                    </w:numPr>
                    <w:rPr>
                      <w:rFonts w:ascii="Calibri Light" w:hAnsi="Calibri Light" w:cs="Calibri Light"/>
                      <w:b/>
                      <w:sz w:val="22"/>
                      <w:szCs w:val="22"/>
                    </w:rPr>
                  </w:pPr>
                  <w:r w:rsidRPr="00711AE8">
                    <w:rPr>
                      <w:rFonts w:ascii="Calibri Light" w:hAnsi="Calibri Light" w:cs="Calibri Light"/>
                      <w:b/>
                      <w:sz w:val="22"/>
                      <w:szCs w:val="22"/>
                    </w:rPr>
                    <w:t>Ponovi na glas ono što si naučio/</w:t>
                  </w:r>
                  <w:ins w:id="9" w:author="sk-mpovalec" w:date="2021-09-15T15:25:00Z">
                    <w:r w:rsidR="00841FF4">
                      <w:rPr>
                        <w:rFonts w:ascii="Calibri Light" w:hAnsi="Calibri Light" w:cs="Calibri Light"/>
                        <w:b/>
                        <w:sz w:val="22"/>
                        <w:szCs w:val="22"/>
                      </w:rPr>
                      <w:t>nauči</w:t>
                    </w:r>
                  </w:ins>
                  <w:r w:rsidRPr="00711AE8">
                    <w:rPr>
                      <w:rFonts w:ascii="Calibri Light" w:hAnsi="Calibri Light" w:cs="Calibri Light"/>
                      <w:b/>
                      <w:sz w:val="22"/>
                      <w:szCs w:val="22"/>
                    </w:rPr>
                    <w:t>la</w:t>
                  </w:r>
                </w:p>
                <w:p w:rsidR="00333F35" w:rsidRPr="007A2903" w:rsidRDefault="00711AE8" w:rsidP="00333F35">
                  <w:pPr>
                    <w:pStyle w:val="ListParagraph"/>
                    <w:numPr>
                      <w:ilvl w:val="0"/>
                      <w:numId w:val="10"/>
                    </w:numPr>
                    <w:rPr>
                      <w:rFonts w:ascii="Calibri Light" w:hAnsi="Calibri Light" w:cs="Calibri Light"/>
                      <w:b/>
                      <w:sz w:val="22"/>
                      <w:szCs w:val="22"/>
                    </w:rPr>
                  </w:pPr>
                  <w:r w:rsidRPr="00711AE8">
                    <w:rPr>
                      <w:rFonts w:ascii="Calibri Light" w:hAnsi="Calibri Light" w:cs="Calibri Light"/>
                      <w:b/>
                      <w:sz w:val="22"/>
                      <w:szCs w:val="22"/>
                    </w:rPr>
                    <w:t xml:space="preserve">Dobro se naspavaj </w:t>
                  </w:r>
                </w:p>
                <w:p w:rsidR="00333F35" w:rsidRPr="007A2903" w:rsidRDefault="00711AE8" w:rsidP="00333F35">
                  <w:pPr>
                    <w:pStyle w:val="ListParagraph"/>
                    <w:numPr>
                      <w:ilvl w:val="0"/>
                      <w:numId w:val="10"/>
                    </w:numPr>
                    <w:rPr>
                      <w:rFonts w:ascii="Calibri Light" w:hAnsi="Calibri Light" w:cs="Calibri Light"/>
                      <w:b/>
                      <w:sz w:val="22"/>
                      <w:szCs w:val="22"/>
                    </w:rPr>
                  </w:pPr>
                  <w:r w:rsidRPr="00711AE8">
                    <w:rPr>
                      <w:rFonts w:ascii="Calibri Light" w:hAnsi="Calibri Light" w:cs="Calibri Light"/>
                      <w:b/>
                      <w:sz w:val="22"/>
                      <w:szCs w:val="22"/>
                    </w:rPr>
                    <w:t xml:space="preserve">Zamisli najbolji mogući ishod svog izlaganja </w:t>
                  </w:r>
                </w:p>
                <w:p w:rsidR="00000000" w:rsidRDefault="00711AE8">
                  <w:pPr>
                    <w:pStyle w:val="ListParagraph"/>
                    <w:numPr>
                      <w:ilvl w:val="0"/>
                      <w:numId w:val="10"/>
                    </w:numPr>
                    <w:rPr>
                      <w:rFonts w:ascii="Calibri Light" w:hAnsi="Calibri Light" w:cs="Calibri Light"/>
                      <w:b/>
                    </w:rPr>
                  </w:pPr>
                  <w:r w:rsidRPr="00711AE8">
                    <w:rPr>
                      <w:rFonts w:ascii="Calibri Light" w:hAnsi="Calibri Light" w:cs="Calibri Light"/>
                      <w:b/>
                      <w:sz w:val="22"/>
                      <w:szCs w:val="22"/>
                    </w:rPr>
                    <w:t xml:space="preserve">Riješi se negativnih misli i zamijeni ih novima </w:t>
                  </w:r>
                </w:p>
                <w:p w:rsidR="00000000" w:rsidRDefault="00333F35">
                  <w:pPr>
                    <w:spacing w:after="0"/>
                    <w:ind w:left="360"/>
                    <w:rPr>
                      <w:rFonts w:ascii="Calibri Light" w:hAnsi="Calibri Light" w:cs="Calibri Light"/>
                      <w:b/>
                    </w:rPr>
                  </w:pPr>
                  <w:r w:rsidRPr="007A2903">
                    <w:rPr>
                      <w:rFonts w:ascii="Calibri Light" w:hAnsi="Calibri Light" w:cs="Calibri Light"/>
                      <w:b/>
                    </w:rPr>
                    <w:t>Nisam se  dobro pripremio/</w:t>
                  </w:r>
                  <w:ins w:id="10" w:author="sk-mpovalec" w:date="2021-09-15T15:25:00Z">
                    <w:r w:rsidR="00841FF4">
                      <w:rPr>
                        <w:rFonts w:ascii="Calibri Light" w:hAnsi="Calibri Light" w:cs="Calibri Light"/>
                        <w:b/>
                      </w:rPr>
                      <w:t>pripremi</w:t>
                    </w:r>
                  </w:ins>
                  <w:r w:rsidRPr="007A2903">
                    <w:rPr>
                      <w:rFonts w:ascii="Calibri Light" w:hAnsi="Calibri Light" w:cs="Calibri Light"/>
                      <w:b/>
                    </w:rPr>
                    <w:t>la &gt; Sigurno nešto znam o toj temi</w:t>
                  </w:r>
                </w:p>
                <w:p w:rsidR="00000000" w:rsidRDefault="00333F35">
                  <w:pPr>
                    <w:spacing w:after="0"/>
                    <w:ind w:left="360"/>
                    <w:rPr>
                      <w:rFonts w:ascii="Calibri Light" w:hAnsi="Calibri Light" w:cs="Calibri Light"/>
                      <w:b/>
                    </w:rPr>
                  </w:pPr>
                  <w:r w:rsidRPr="007A2903">
                    <w:rPr>
                      <w:rFonts w:ascii="Calibri Light" w:hAnsi="Calibri Light" w:cs="Calibri Light"/>
                      <w:b/>
                    </w:rPr>
                    <w:t xml:space="preserve">Nisam dobar govornik &gt; Nitko nije savršen </w:t>
                  </w:r>
                </w:p>
                <w:p w:rsidR="00000000" w:rsidRDefault="00333F35">
                  <w:pPr>
                    <w:spacing w:after="0"/>
                    <w:ind w:left="360"/>
                    <w:rPr>
                      <w:rFonts w:ascii="Calibri Light" w:hAnsi="Calibri Light" w:cs="Calibri Light"/>
                      <w:b/>
                    </w:rPr>
                  </w:pPr>
                  <w:r w:rsidRPr="007A2903">
                    <w:rPr>
                      <w:rFonts w:ascii="Calibri Light" w:hAnsi="Calibri Light" w:cs="Calibri Light"/>
                      <w:b/>
                    </w:rPr>
                    <w:t>Svi će gledati u mene &gt; Sve zanima što ja znam o toj temi jer oni znaju manje</w:t>
                  </w:r>
                </w:p>
                <w:p w:rsidR="00000000" w:rsidRDefault="00333F35">
                  <w:pPr>
                    <w:spacing w:after="0"/>
                    <w:ind w:left="360"/>
                    <w:rPr>
                      <w:rFonts w:ascii="Calibri Light" w:hAnsi="Calibri Light" w:cs="Calibri Light"/>
                      <w:b/>
                    </w:rPr>
                  </w:pPr>
                  <w:r w:rsidRPr="007A2903">
                    <w:rPr>
                      <w:rFonts w:ascii="Calibri Light" w:hAnsi="Calibri Light" w:cs="Calibri Light"/>
                      <w:b/>
                    </w:rPr>
                    <w:t xml:space="preserve">6. Duboko udahni i ohrabri se </w:t>
                  </w:r>
                </w:p>
                <w:p w:rsidR="00000000" w:rsidRDefault="003068A2">
                  <w:pPr>
                    <w:spacing w:after="0"/>
                    <w:rPr>
                      <w:rFonts w:ascii="Calibri Light" w:hAnsi="Calibri Light" w:cs="Calibri Light"/>
                      <w:b/>
                    </w:rPr>
                  </w:pPr>
                </w:p>
                <w:p w:rsidR="00000000" w:rsidRDefault="003068A2">
                  <w:pPr>
                    <w:spacing w:after="0"/>
                    <w:ind w:left="360"/>
                    <w:rPr>
                      <w:rFonts w:ascii="Calibri Light" w:hAnsi="Calibri Light" w:cs="Calibri Light"/>
                      <w:b/>
                    </w:rPr>
                  </w:pPr>
                </w:p>
                <w:p w:rsidR="00000000" w:rsidRDefault="003068A2">
                  <w:pPr>
                    <w:spacing w:after="0"/>
                    <w:ind w:left="360"/>
                    <w:rPr>
                      <w:rFonts w:ascii="Calibri Light" w:hAnsi="Calibri Light" w:cs="Calibri Light"/>
                      <w:b/>
                    </w:rPr>
                  </w:pPr>
                </w:p>
                <w:p w:rsidR="00000000" w:rsidRDefault="003068A2">
                  <w:pPr>
                    <w:spacing w:after="0"/>
                    <w:ind w:left="360"/>
                    <w:rPr>
                      <w:rFonts w:ascii="Calibri Light" w:hAnsi="Calibri Light" w:cs="Calibri Light"/>
                      <w:b/>
                    </w:rPr>
                  </w:pPr>
                </w:p>
                <w:p w:rsidR="00000000" w:rsidRDefault="003068A2">
                  <w:pPr>
                    <w:spacing w:after="0"/>
                    <w:ind w:left="360"/>
                    <w:rPr>
                      <w:rFonts w:ascii="Calibri Light" w:hAnsi="Calibri Light" w:cs="Calibri Light"/>
                      <w:b/>
                    </w:rPr>
                  </w:pPr>
                </w:p>
                <w:p w:rsidR="00000000" w:rsidRDefault="003068A2">
                  <w:pPr>
                    <w:spacing w:after="0"/>
                    <w:ind w:left="360"/>
                    <w:rPr>
                      <w:rFonts w:ascii="Calibri Light" w:hAnsi="Calibri Light" w:cs="Calibri Light"/>
                      <w:b/>
                    </w:rPr>
                  </w:pPr>
                </w:p>
                <w:p w:rsidR="00333F35" w:rsidRPr="00AF2FCF" w:rsidRDefault="00333F35" w:rsidP="00333F35">
                  <w:pPr>
                    <w:rPr>
                      <w:b/>
                    </w:rPr>
                  </w:pPr>
                </w:p>
              </w:txbxContent>
            </v:textbox>
            <w10:wrap type="square"/>
          </v:shape>
        </w:pict>
      </w:r>
      <w:r>
        <w:rPr>
          <w:rFonts w:ascii="Times New Roman" w:hAnsi="Times New Roman" w:cs="Times New Roman"/>
          <w:b/>
          <w:noProof/>
          <w:sz w:val="24"/>
          <w:szCs w:val="24"/>
        </w:rPr>
        <w:pict>
          <v:shape id="_x0000_s1027" type="#_x0000_t202" style="position:absolute;margin-left:67.15pt;margin-top:324.4pt;width:330.55pt;height:237.9pt;z-index:25167667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" filled="f" stroked="f">
            <v:textbox>
              <w:txbxContent>
                <w:p w:rsidR="00000000" w:rsidRDefault="00711AE8">
                  <w:pPr>
                    <w:jc w:val="center"/>
                    <w:rPr>
                      <w:rFonts w:ascii="Calibri Light" w:hAnsi="Calibri Light" w:cs="Calibri Light"/>
                      <w:b/>
                      <w:sz w:val="24"/>
                      <w:szCs w:val="24"/>
                    </w:rPr>
                  </w:pPr>
                  <w:r w:rsidRPr="00711AE8">
                    <w:rPr>
                      <w:rFonts w:ascii="Calibri Light" w:hAnsi="Calibri Light" w:cs="Calibri Light"/>
                      <w:b/>
                      <w:sz w:val="24"/>
                      <w:szCs w:val="24"/>
                    </w:rPr>
                    <w:t xml:space="preserve">ŠALABAHTER </w:t>
                  </w:r>
                  <w:r w:rsidRPr="00711AE8">
                    <w:rPr>
                      <w:rFonts w:ascii="Calibri Light" w:hAnsi="Calibri Light" w:cs="Calibri Light"/>
                      <w:b/>
                      <w:sz w:val="24"/>
                      <w:szCs w:val="24"/>
                    </w:rPr>
                    <w:t xml:space="preserve">ZA </w:t>
                  </w:r>
                  <w:r w:rsidR="007A2903">
                    <w:rPr>
                      <w:rFonts w:ascii="Calibri Light" w:hAnsi="Calibri Light" w:cs="Calibri Light"/>
                      <w:b/>
                      <w:sz w:val="24"/>
                      <w:szCs w:val="24"/>
                    </w:rPr>
                    <w:t>USMENO IZLAGANJE</w:t>
                  </w:r>
                </w:p>
                <w:p w:rsidR="007A2903" w:rsidRPr="007A2903" w:rsidRDefault="00711AE8" w:rsidP="007A2903">
                  <w:pPr>
                    <w:pStyle w:val="ListParagraph"/>
                    <w:numPr>
                      <w:ilvl w:val="0"/>
                      <w:numId w:val="10"/>
                    </w:numPr>
                    <w:rPr>
                      <w:rFonts w:ascii="Calibri Light" w:hAnsi="Calibri Light" w:cs="Calibri Light"/>
                      <w:b/>
                      <w:sz w:val="22"/>
                      <w:szCs w:val="22"/>
                    </w:rPr>
                  </w:pPr>
                  <w:r w:rsidRPr="00711AE8">
                    <w:rPr>
                      <w:rFonts w:ascii="Calibri Light" w:hAnsi="Calibri Light" w:cs="Calibri Light"/>
                      <w:b/>
                      <w:sz w:val="22"/>
                      <w:szCs w:val="22"/>
                    </w:rPr>
                    <w:t>Dobro se pripremi</w:t>
                  </w:r>
                </w:p>
                <w:p w:rsidR="007A2903" w:rsidRPr="007A2903" w:rsidRDefault="00711AE8" w:rsidP="007A2903">
                  <w:pPr>
                    <w:pStyle w:val="ListParagraph"/>
                    <w:numPr>
                      <w:ilvl w:val="0"/>
                      <w:numId w:val="10"/>
                    </w:numPr>
                    <w:rPr>
                      <w:rFonts w:ascii="Calibri Light" w:hAnsi="Calibri Light" w:cs="Calibri Light"/>
                      <w:b/>
                      <w:sz w:val="22"/>
                      <w:szCs w:val="22"/>
                    </w:rPr>
                  </w:pPr>
                  <w:r w:rsidRPr="00711AE8">
                    <w:rPr>
                      <w:rFonts w:ascii="Calibri Light" w:hAnsi="Calibri Light" w:cs="Calibri Light"/>
                      <w:b/>
                      <w:sz w:val="22"/>
                      <w:szCs w:val="22"/>
                    </w:rPr>
                    <w:t>Ponovi na glas ono što si naučio/</w:t>
                  </w:r>
                  <w:ins w:id="11" w:author="sk-mpovalec" w:date="2021-09-15T15:26:00Z">
                    <w:r w:rsidR="00841FF4">
                      <w:rPr>
                        <w:rFonts w:ascii="Calibri Light" w:hAnsi="Calibri Light" w:cs="Calibri Light"/>
                        <w:b/>
                        <w:sz w:val="22"/>
                        <w:szCs w:val="22"/>
                      </w:rPr>
                      <w:t>nauči</w:t>
                    </w:r>
                  </w:ins>
                  <w:r w:rsidRPr="00711AE8">
                    <w:rPr>
                      <w:rFonts w:ascii="Calibri Light" w:hAnsi="Calibri Light" w:cs="Calibri Light"/>
                      <w:b/>
                      <w:sz w:val="22"/>
                      <w:szCs w:val="22"/>
                    </w:rPr>
                    <w:t>la</w:t>
                  </w:r>
                </w:p>
                <w:p w:rsidR="007A2903" w:rsidRPr="007A2903" w:rsidRDefault="00711AE8" w:rsidP="007A2903">
                  <w:pPr>
                    <w:pStyle w:val="ListParagraph"/>
                    <w:numPr>
                      <w:ilvl w:val="0"/>
                      <w:numId w:val="10"/>
                    </w:numPr>
                    <w:rPr>
                      <w:rFonts w:ascii="Calibri Light" w:hAnsi="Calibri Light" w:cs="Calibri Light"/>
                      <w:b/>
                      <w:sz w:val="22"/>
                      <w:szCs w:val="22"/>
                    </w:rPr>
                  </w:pPr>
                  <w:r w:rsidRPr="00711AE8">
                    <w:rPr>
                      <w:rFonts w:ascii="Calibri Light" w:hAnsi="Calibri Light" w:cs="Calibri Light"/>
                      <w:b/>
                      <w:sz w:val="22"/>
                      <w:szCs w:val="22"/>
                    </w:rPr>
                    <w:t xml:space="preserve">Dobro se naspavaj </w:t>
                  </w:r>
                </w:p>
                <w:p w:rsidR="007A2903" w:rsidRPr="007A2903" w:rsidRDefault="00711AE8" w:rsidP="007A2903">
                  <w:pPr>
                    <w:pStyle w:val="ListParagraph"/>
                    <w:numPr>
                      <w:ilvl w:val="0"/>
                      <w:numId w:val="10"/>
                    </w:numPr>
                    <w:rPr>
                      <w:rFonts w:ascii="Calibri Light" w:hAnsi="Calibri Light" w:cs="Calibri Light"/>
                      <w:b/>
                      <w:sz w:val="22"/>
                      <w:szCs w:val="22"/>
                    </w:rPr>
                  </w:pPr>
                  <w:r w:rsidRPr="00711AE8">
                    <w:rPr>
                      <w:rFonts w:ascii="Calibri Light" w:hAnsi="Calibri Light" w:cs="Calibri Light"/>
                      <w:b/>
                      <w:sz w:val="22"/>
                      <w:szCs w:val="22"/>
                    </w:rPr>
                    <w:t xml:space="preserve">Zamisli najbolji mogući ishod svog izlaganja </w:t>
                  </w:r>
                </w:p>
                <w:p w:rsidR="00000000" w:rsidRDefault="00711AE8">
                  <w:pPr>
                    <w:pStyle w:val="ListParagraph"/>
                    <w:numPr>
                      <w:ilvl w:val="0"/>
                      <w:numId w:val="10"/>
                    </w:numPr>
                    <w:rPr>
                      <w:rFonts w:ascii="Calibri Light" w:hAnsi="Calibri Light" w:cs="Calibri Light"/>
                      <w:b/>
                    </w:rPr>
                  </w:pPr>
                  <w:r w:rsidRPr="00711AE8">
                    <w:rPr>
                      <w:rFonts w:ascii="Calibri Light" w:hAnsi="Calibri Light" w:cs="Calibri Light"/>
                      <w:b/>
                      <w:sz w:val="22"/>
                      <w:szCs w:val="22"/>
                    </w:rPr>
                    <w:t xml:space="preserve">Riješi se negativnih misli i zamijeni ih novima </w:t>
                  </w:r>
                </w:p>
                <w:p w:rsidR="00000000" w:rsidRDefault="007A2903">
                  <w:pPr>
                    <w:spacing w:after="0"/>
                    <w:ind w:left="360"/>
                    <w:rPr>
                      <w:rFonts w:ascii="Calibri Light" w:hAnsi="Calibri Light" w:cs="Calibri Light"/>
                      <w:b/>
                    </w:rPr>
                  </w:pPr>
                  <w:r w:rsidRPr="007A2903">
                    <w:rPr>
                      <w:rFonts w:ascii="Calibri Light" w:hAnsi="Calibri Light" w:cs="Calibri Light"/>
                      <w:b/>
                    </w:rPr>
                    <w:t>Nisam se  dobro pripremio/</w:t>
                  </w:r>
                  <w:ins w:id="12" w:author="sk-mpovalec" w:date="2021-09-15T15:26:00Z">
                    <w:r w:rsidR="00841FF4">
                      <w:rPr>
                        <w:rFonts w:ascii="Calibri Light" w:hAnsi="Calibri Light" w:cs="Calibri Light"/>
                        <w:b/>
                      </w:rPr>
                      <w:t>pripremi</w:t>
                    </w:r>
                  </w:ins>
                  <w:r w:rsidRPr="007A2903">
                    <w:rPr>
                      <w:rFonts w:ascii="Calibri Light" w:hAnsi="Calibri Light" w:cs="Calibri Light"/>
                      <w:b/>
                    </w:rPr>
                    <w:t>la &gt; Sigurno nešto znam o toj temi</w:t>
                  </w:r>
                </w:p>
                <w:p w:rsidR="00000000" w:rsidRDefault="007A2903">
                  <w:pPr>
                    <w:spacing w:after="0"/>
                    <w:ind w:left="360"/>
                    <w:rPr>
                      <w:rFonts w:ascii="Calibri Light" w:hAnsi="Calibri Light" w:cs="Calibri Light"/>
                      <w:b/>
                    </w:rPr>
                  </w:pPr>
                  <w:r w:rsidRPr="007A2903">
                    <w:rPr>
                      <w:rFonts w:ascii="Calibri Light" w:hAnsi="Calibri Light" w:cs="Calibri Light"/>
                      <w:b/>
                    </w:rPr>
                    <w:t xml:space="preserve">Nisam dobar govornik &gt; Nitko nije savršen </w:t>
                  </w:r>
                </w:p>
                <w:p w:rsidR="00000000" w:rsidRDefault="007A2903">
                  <w:pPr>
                    <w:spacing w:after="0"/>
                    <w:ind w:left="360"/>
                    <w:rPr>
                      <w:rFonts w:ascii="Calibri Light" w:hAnsi="Calibri Light" w:cs="Calibri Light"/>
                      <w:b/>
                    </w:rPr>
                  </w:pPr>
                  <w:r w:rsidRPr="007A2903">
                    <w:rPr>
                      <w:rFonts w:ascii="Calibri Light" w:hAnsi="Calibri Light" w:cs="Calibri Light"/>
                      <w:b/>
                    </w:rPr>
                    <w:t>Svi će gledati u mene &gt; Sve zanima što ja znam o toj temi jer oni znaju manje</w:t>
                  </w:r>
                </w:p>
                <w:p w:rsidR="00000000" w:rsidRDefault="007A2903">
                  <w:pPr>
                    <w:spacing w:after="0"/>
                    <w:ind w:left="360"/>
                    <w:rPr>
                      <w:rFonts w:ascii="Calibri Light" w:hAnsi="Calibri Light" w:cs="Calibri Light"/>
                      <w:b/>
                    </w:rPr>
                  </w:pPr>
                  <w:r w:rsidRPr="007A2903">
                    <w:rPr>
                      <w:rFonts w:ascii="Calibri Light" w:hAnsi="Calibri Light" w:cs="Calibri Light"/>
                      <w:b/>
                    </w:rPr>
                    <w:t xml:space="preserve">6. Duboko udahni i ohrabri se </w:t>
                  </w:r>
                </w:p>
                <w:p w:rsidR="00000000" w:rsidRDefault="003068A2">
                  <w:pPr>
                    <w:spacing w:after="0"/>
                    <w:rPr>
                      <w:rFonts w:ascii="Calibri Light" w:hAnsi="Calibri Light" w:cs="Calibri Light"/>
                      <w:b/>
                    </w:rPr>
                  </w:pPr>
                </w:p>
                <w:p w:rsidR="00000000" w:rsidRDefault="003068A2">
                  <w:pPr>
                    <w:spacing w:after="0"/>
                    <w:ind w:left="360"/>
                    <w:rPr>
                      <w:rFonts w:ascii="Calibri Light" w:hAnsi="Calibri Light" w:cs="Calibri Light"/>
                      <w:b/>
                    </w:rPr>
                  </w:pPr>
                </w:p>
                <w:p w:rsidR="00000000" w:rsidRDefault="003068A2">
                  <w:pPr>
                    <w:spacing w:after="0"/>
                    <w:ind w:left="360"/>
                    <w:rPr>
                      <w:rFonts w:ascii="Calibri Light" w:hAnsi="Calibri Light" w:cs="Calibri Light"/>
                      <w:b/>
                    </w:rPr>
                  </w:pPr>
                </w:p>
                <w:p w:rsidR="00000000" w:rsidRDefault="003068A2">
                  <w:pPr>
                    <w:spacing w:after="0"/>
                    <w:ind w:left="360"/>
                    <w:rPr>
                      <w:rFonts w:ascii="Calibri Light" w:hAnsi="Calibri Light" w:cs="Calibri Light"/>
                      <w:b/>
                    </w:rPr>
                  </w:pPr>
                </w:p>
                <w:p w:rsidR="00000000" w:rsidRDefault="003068A2">
                  <w:pPr>
                    <w:spacing w:after="0"/>
                    <w:ind w:left="360"/>
                    <w:rPr>
                      <w:rFonts w:ascii="Calibri Light" w:hAnsi="Calibri Light" w:cs="Calibri Light"/>
                      <w:b/>
                    </w:rPr>
                  </w:pPr>
                </w:p>
                <w:p w:rsidR="00000000" w:rsidRDefault="003068A2">
                  <w:pPr>
                    <w:spacing w:after="0"/>
                    <w:ind w:left="360"/>
                    <w:rPr>
                      <w:rFonts w:ascii="Calibri Light" w:hAnsi="Calibri Light" w:cs="Calibri Light"/>
                      <w:b/>
                    </w:rPr>
                  </w:pPr>
                </w:p>
                <w:p w:rsidR="007A2903" w:rsidRPr="00AF2FCF" w:rsidRDefault="007A2903">
                  <w:pPr>
                    <w:rPr>
                      <w:b/>
                    </w:rPr>
                  </w:pPr>
                </w:p>
              </w:txbxContent>
            </v:textbox>
            <w10:wrap type="square"/>
          </v:shape>
        </w:pict>
      </w:r>
      <w:r w:rsidR="003068A2">
        <w:rPr>
          <w:rFonts w:ascii="Times New Roman" w:hAnsi="Times New Roman" w:cs="Times New Roman"/>
          <w:b/>
          <w:noProof/>
          <w:sz w:val="24"/>
          <w:szCs w:val="24"/>
        </w:rPr>
        <w:drawing>
          <wp:anchor distT="0" distB="0" distL="114300" distR="114300" simplePos="0" relativeHeight="251670528" behindDoc="1" locked="0" layoutInCell="1" allowOverlap="1">
            <wp:simplePos x="0" y="0"/>
            <wp:positionH relativeFrom="column">
              <wp:posOffset>606701</wp:posOffset>
            </wp:positionH>
            <wp:positionV relativeFrom="paragraph">
              <wp:posOffset>2946736</wp:posOffset>
            </wp:positionV>
            <wp:extent cx="4555514" cy="5212476"/>
            <wp:effectExtent l="0" t="0" r="0"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isspng-paper-parchment-papyrus-writing-notebook-5b0f7246a6c8e7.9619406815277389506832.png"/>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rot="5400000">
                      <a:off x="0" y="0"/>
                      <a:ext cx="4555514" cy="5212476"/>
                    </a:xfrm>
                    <a:prstGeom prst="rect">
                      <a:avLst/>
                    </a:prstGeom>
                  </pic:spPr>
                </pic:pic>
              </a:graphicData>
            </a:graphic>
          </wp:anchor>
        </w:drawing>
      </w:r>
      <w:r w:rsidR="00596689">
        <w:rPr>
          <w:rFonts w:ascii="Times New Roman" w:hAnsi="Times New Roman" w:cs="Times New Roman"/>
          <w:b/>
          <w:sz w:val="24"/>
          <w:szCs w:val="24"/>
        </w:rPr>
        <w:br w:type="page"/>
      </w:r>
    </w:p>
    <w:p w:rsidR="000D07EE" w:rsidRDefault="000D07EE" w:rsidP="000D07EE">
      <w:pPr>
        <w:rPr>
          <w:rFonts w:ascii="Times New Roman" w:hAnsi="Times New Roman" w:cs="Times New Roman"/>
          <w:b/>
          <w:sz w:val="24"/>
          <w:szCs w:val="24"/>
        </w:rPr>
      </w:pPr>
      <w:r>
        <w:rPr>
          <w:rFonts w:ascii="Times New Roman" w:hAnsi="Times New Roman" w:cs="Times New Roman"/>
          <w:b/>
          <w:sz w:val="24"/>
          <w:szCs w:val="24"/>
        </w:rPr>
        <w:lastRenderedPageBreak/>
        <w:t>Prilog 2</w:t>
      </w:r>
    </w:p>
    <w:p w:rsidR="000D07EE" w:rsidRPr="000D07EE" w:rsidRDefault="000D07EE" w:rsidP="000D07EE">
      <w:pPr>
        <w:rPr>
          <w:rFonts w:ascii="Times New Roman" w:hAnsi="Times New Roman" w:cs="Times New Roman"/>
          <w:b/>
          <w:sz w:val="24"/>
          <w:szCs w:val="24"/>
        </w:rPr>
      </w:pPr>
      <w:r w:rsidRPr="000D07EE">
        <w:rPr>
          <w:rFonts w:ascii="Times New Roman" w:hAnsi="Times New Roman" w:cs="Times New Roman"/>
          <w:b/>
          <w:sz w:val="24"/>
          <w:szCs w:val="24"/>
        </w:rPr>
        <w:t>Održati pažnju ponekad je veliko umijeće. Postoje načini kako si pomoći. Ne samo da ćeš bolje čuti, vidjeti ili razumjeti, već ćeš i od učiteljice čuti pohvale. Kako?</w:t>
      </w:r>
    </w:p>
    <w:p w:rsidR="000D07EE" w:rsidRPr="000D07EE" w:rsidRDefault="00711AE8" w:rsidP="000D07EE">
      <w:pPr>
        <w:numPr>
          <w:ilvl w:val="0"/>
          <w:numId w:val="12"/>
        </w:numPr>
        <w:rPr>
          <w:rFonts w:ascii="Times New Roman" w:hAnsi="Times New Roman" w:cs="Times New Roman"/>
          <w:sz w:val="24"/>
          <w:szCs w:val="24"/>
        </w:rPr>
      </w:pPr>
      <w:r w:rsidRPr="00711AE8">
        <w:rPr>
          <w:rFonts w:ascii="Times New Roman" w:hAnsi="Times New Roman" w:cs="Times New Roman"/>
          <w:sz w:val="24"/>
          <w:szCs w:val="24"/>
        </w:rPr>
        <w:t>Na školskom stolu neka bude samo ono što ti je potrebno za određeni sat</w:t>
      </w:r>
      <w:ins w:id="13" w:author="sk-mpovalec" w:date="2021-09-15T15:26:00Z">
        <w:r w:rsidR="00841FF4">
          <w:rPr>
            <w:rFonts w:ascii="Times New Roman" w:hAnsi="Times New Roman" w:cs="Times New Roman"/>
            <w:sz w:val="24"/>
            <w:szCs w:val="24"/>
          </w:rPr>
          <w:t>.</w:t>
        </w:r>
      </w:ins>
    </w:p>
    <w:p w:rsidR="000D07EE" w:rsidRPr="000D07EE" w:rsidRDefault="00711AE8" w:rsidP="000D07EE">
      <w:pPr>
        <w:numPr>
          <w:ilvl w:val="0"/>
          <w:numId w:val="12"/>
        </w:numPr>
        <w:rPr>
          <w:rFonts w:ascii="Times New Roman" w:hAnsi="Times New Roman" w:cs="Times New Roman"/>
          <w:sz w:val="24"/>
          <w:szCs w:val="24"/>
        </w:rPr>
      </w:pPr>
      <w:r w:rsidRPr="00711AE8">
        <w:rPr>
          <w:rFonts w:ascii="Times New Roman" w:hAnsi="Times New Roman" w:cs="Times New Roman"/>
          <w:sz w:val="24"/>
          <w:szCs w:val="24"/>
        </w:rPr>
        <w:t>Sjedi blizu ploče i učiteljice</w:t>
      </w:r>
      <w:ins w:id="14" w:author="sk-mpovalec" w:date="2021-09-15T15:26:00Z">
        <w:r w:rsidR="00841FF4">
          <w:rPr>
            <w:rFonts w:ascii="Times New Roman" w:hAnsi="Times New Roman" w:cs="Times New Roman"/>
            <w:sz w:val="24"/>
            <w:szCs w:val="24"/>
          </w:rPr>
          <w:t>.</w:t>
        </w:r>
      </w:ins>
    </w:p>
    <w:p w:rsidR="000D07EE" w:rsidRPr="000D07EE" w:rsidRDefault="00711AE8" w:rsidP="000D07EE">
      <w:pPr>
        <w:numPr>
          <w:ilvl w:val="0"/>
          <w:numId w:val="12"/>
        </w:numPr>
        <w:rPr>
          <w:rFonts w:ascii="Times New Roman" w:hAnsi="Times New Roman" w:cs="Times New Roman"/>
          <w:sz w:val="24"/>
          <w:szCs w:val="24"/>
        </w:rPr>
      </w:pPr>
      <w:r w:rsidRPr="00711AE8">
        <w:rPr>
          <w:rFonts w:ascii="Times New Roman" w:hAnsi="Times New Roman" w:cs="Times New Roman"/>
          <w:sz w:val="24"/>
          <w:szCs w:val="24"/>
        </w:rPr>
        <w:t>Uključi se u aktivnost na satu, nemoj samo sjediti nego diži ruku i pitaj ako ti nešto nije jasno, ali vodi računa o razrednim pravilima</w:t>
      </w:r>
      <w:ins w:id="15" w:author="sk-mpovalec" w:date="2021-09-15T15:26:00Z">
        <w:r w:rsidR="00841FF4">
          <w:rPr>
            <w:rFonts w:ascii="Times New Roman" w:hAnsi="Times New Roman" w:cs="Times New Roman"/>
            <w:sz w:val="24"/>
            <w:szCs w:val="24"/>
          </w:rPr>
          <w:t>.</w:t>
        </w:r>
      </w:ins>
    </w:p>
    <w:p w:rsidR="000D07EE" w:rsidRPr="000D07EE" w:rsidRDefault="00711AE8" w:rsidP="000D07EE">
      <w:pPr>
        <w:numPr>
          <w:ilvl w:val="0"/>
          <w:numId w:val="12"/>
        </w:numPr>
        <w:rPr>
          <w:rFonts w:ascii="Times New Roman" w:hAnsi="Times New Roman" w:cs="Times New Roman"/>
          <w:sz w:val="24"/>
          <w:szCs w:val="24"/>
        </w:rPr>
      </w:pPr>
      <w:r w:rsidRPr="00711AE8">
        <w:rPr>
          <w:rFonts w:ascii="Times New Roman" w:hAnsi="Times New Roman" w:cs="Times New Roman"/>
          <w:sz w:val="24"/>
          <w:szCs w:val="24"/>
        </w:rPr>
        <w:t>Ako sjediš pokraj nekoga tko te ometa, zamoli da se premjestiš</w:t>
      </w:r>
      <w:ins w:id="16" w:author="sk-mpovalec" w:date="2021-09-15T15:26:00Z">
        <w:r w:rsidR="00841FF4">
          <w:rPr>
            <w:rFonts w:ascii="Times New Roman" w:hAnsi="Times New Roman" w:cs="Times New Roman"/>
            <w:sz w:val="24"/>
            <w:szCs w:val="24"/>
          </w:rPr>
          <w:t>.</w:t>
        </w:r>
      </w:ins>
    </w:p>
    <w:p w:rsidR="000D07EE" w:rsidRPr="000D07EE" w:rsidRDefault="00711AE8" w:rsidP="000D07EE">
      <w:pPr>
        <w:numPr>
          <w:ilvl w:val="0"/>
          <w:numId w:val="12"/>
        </w:numPr>
        <w:rPr>
          <w:rFonts w:ascii="Times New Roman" w:hAnsi="Times New Roman" w:cs="Times New Roman"/>
          <w:sz w:val="24"/>
          <w:szCs w:val="24"/>
        </w:rPr>
      </w:pPr>
      <w:r w:rsidRPr="00711AE8">
        <w:rPr>
          <w:rFonts w:ascii="Times New Roman" w:hAnsi="Times New Roman" w:cs="Times New Roman"/>
          <w:sz w:val="24"/>
          <w:szCs w:val="24"/>
        </w:rPr>
        <w:t>Kao podsjetnik za pažnju, načini nekakav znak (privjesak ili narukvicu) koji ćeš dodirnuti kada počneš sanjariti</w:t>
      </w:r>
      <w:ins w:id="17" w:author="sk-mpovalec" w:date="2021-09-15T15:26:00Z">
        <w:r w:rsidR="00841FF4">
          <w:rPr>
            <w:rFonts w:ascii="Times New Roman" w:hAnsi="Times New Roman" w:cs="Times New Roman"/>
            <w:sz w:val="24"/>
            <w:szCs w:val="24"/>
          </w:rPr>
          <w:t>.</w:t>
        </w:r>
      </w:ins>
    </w:p>
    <w:p w:rsidR="000D07EE" w:rsidRPr="000D07EE" w:rsidRDefault="000D07EE" w:rsidP="000D07EE">
      <w:pPr>
        <w:numPr>
          <w:ilvl w:val="0"/>
          <w:numId w:val="12"/>
        </w:numPr>
        <w:rPr>
          <w:rFonts w:ascii="Times New Roman" w:hAnsi="Times New Roman" w:cs="Times New Roman"/>
          <w:sz w:val="24"/>
          <w:szCs w:val="24"/>
        </w:rPr>
      </w:pPr>
      <w:r>
        <w:rPr>
          <w:rFonts w:ascii="Times New Roman" w:hAnsi="Times New Roman" w:cs="Times New Roman"/>
          <w:sz w:val="24"/>
          <w:szCs w:val="24"/>
        </w:rPr>
        <w:t>Ne nosi u školu</w:t>
      </w:r>
      <w:r w:rsidR="00711AE8" w:rsidRPr="00711AE8">
        <w:rPr>
          <w:rFonts w:ascii="Times New Roman" w:hAnsi="Times New Roman" w:cs="Times New Roman"/>
          <w:sz w:val="24"/>
          <w:szCs w:val="24"/>
        </w:rPr>
        <w:t xml:space="preserve"> igrice koje će odvlačiti tvoju pažnju, ne samo pod odmorom već i tijekom sata</w:t>
      </w:r>
      <w:ins w:id="18" w:author="sk-mpovalec" w:date="2021-09-15T15:26:00Z">
        <w:r w:rsidR="00841FF4">
          <w:rPr>
            <w:rFonts w:ascii="Times New Roman" w:hAnsi="Times New Roman" w:cs="Times New Roman"/>
            <w:sz w:val="24"/>
            <w:szCs w:val="24"/>
          </w:rPr>
          <w:t>.</w:t>
        </w:r>
      </w:ins>
    </w:p>
    <w:p w:rsidR="000D07EE" w:rsidRPr="000D07EE" w:rsidRDefault="00711AE8" w:rsidP="000D07EE">
      <w:pPr>
        <w:numPr>
          <w:ilvl w:val="0"/>
          <w:numId w:val="12"/>
        </w:numPr>
        <w:rPr>
          <w:rFonts w:ascii="Times New Roman" w:hAnsi="Times New Roman" w:cs="Times New Roman"/>
          <w:sz w:val="24"/>
          <w:szCs w:val="24"/>
        </w:rPr>
      </w:pPr>
      <w:r w:rsidRPr="00711AE8">
        <w:rPr>
          <w:rFonts w:ascii="Times New Roman" w:hAnsi="Times New Roman" w:cs="Times New Roman"/>
          <w:sz w:val="24"/>
          <w:szCs w:val="24"/>
        </w:rPr>
        <w:t>Ako nešto ne razumiješ odmah pitaj učiteljicu ili prijatelja</w:t>
      </w:r>
      <w:ins w:id="19" w:author="sk-mpovalec" w:date="2021-09-15T15:26:00Z">
        <w:r w:rsidR="00841FF4">
          <w:rPr>
            <w:rFonts w:ascii="Times New Roman" w:hAnsi="Times New Roman" w:cs="Times New Roman"/>
            <w:sz w:val="24"/>
            <w:szCs w:val="24"/>
          </w:rPr>
          <w:t>.</w:t>
        </w:r>
      </w:ins>
    </w:p>
    <w:p w:rsidR="00442C58" w:rsidRDefault="00442C58" w:rsidP="001470FC">
      <w:pPr>
        <w:rPr>
          <w:rFonts w:ascii="Times New Roman" w:hAnsi="Times New Roman" w:cs="Times New Roman"/>
          <w:b/>
          <w:sz w:val="24"/>
          <w:szCs w:val="24"/>
        </w:rPr>
      </w:pPr>
    </w:p>
    <w:p w:rsidR="00000000" w:rsidRDefault="000D07EE">
      <w:pPr>
        <w:jc w:val="right"/>
        <w:rPr>
          <w:rFonts w:ascii="Times New Roman" w:hAnsi="Times New Roman" w:cs="Times New Roman"/>
          <w:sz w:val="24"/>
          <w:szCs w:val="24"/>
        </w:rPr>
      </w:pPr>
      <w:r>
        <w:rPr>
          <w:b/>
        </w:rPr>
        <w:t xml:space="preserve">Izvor: </w:t>
      </w:r>
      <w:hyperlink r:id="rId7" w:history="1">
        <w:r w:rsidR="00333F35" w:rsidRPr="009162A4">
          <w:rPr>
            <w:rStyle w:val="Hyperlink"/>
            <w:b/>
          </w:rPr>
          <w:t>https://www.poliklinika-djeca.hr</w:t>
        </w:r>
      </w:hyperlink>
      <w:r w:rsidR="00333F35">
        <w:rPr>
          <w:b/>
        </w:rPr>
        <w:t xml:space="preserve"> </w:t>
      </w:r>
    </w:p>
    <w:p w:rsidR="00F170EF" w:rsidRPr="00F170EF" w:rsidRDefault="00F170EF" w:rsidP="001470FC">
      <w:pPr>
        <w:rPr>
          <w:rFonts w:ascii="Times New Roman" w:hAnsi="Times New Roman" w:cs="Times New Roman"/>
          <w:b/>
          <w:sz w:val="24"/>
          <w:szCs w:val="24"/>
        </w:rPr>
      </w:pPr>
    </w:p>
    <w:sectPr w:rsidR="00F170EF" w:rsidRPr="00F170EF" w:rsidSect="008F7F5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94D5E"/>
    <w:multiLevelType w:val="hybridMultilevel"/>
    <w:tmpl w:val="8CE2440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1AD877AB"/>
    <w:multiLevelType w:val="hybridMultilevel"/>
    <w:tmpl w:val="F000D8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E414DC4"/>
    <w:multiLevelType w:val="hybridMultilevel"/>
    <w:tmpl w:val="E4622C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330635B2"/>
    <w:multiLevelType w:val="hybridMultilevel"/>
    <w:tmpl w:val="77D49B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33C36EBC"/>
    <w:multiLevelType w:val="multilevel"/>
    <w:tmpl w:val="DD0C9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7E33A68"/>
    <w:multiLevelType w:val="hybridMultilevel"/>
    <w:tmpl w:val="5DF26E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45E17B37"/>
    <w:multiLevelType w:val="multilevel"/>
    <w:tmpl w:val="629EB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C8D1301"/>
    <w:multiLevelType w:val="hybridMultilevel"/>
    <w:tmpl w:val="70FE48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5A3617FC"/>
    <w:multiLevelType w:val="hybridMultilevel"/>
    <w:tmpl w:val="F6608A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60282C67"/>
    <w:multiLevelType w:val="hybridMultilevel"/>
    <w:tmpl w:val="59EAF6CA"/>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nsid w:val="609928DD"/>
    <w:multiLevelType w:val="hybridMultilevel"/>
    <w:tmpl w:val="AE82477C"/>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71E64F67"/>
    <w:multiLevelType w:val="hybridMultilevel"/>
    <w:tmpl w:val="695665A0"/>
    <w:lvl w:ilvl="0" w:tplc="03C4C1E4">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3"/>
  </w:num>
  <w:num w:numId="3">
    <w:abstractNumId w:val="8"/>
  </w:num>
  <w:num w:numId="4">
    <w:abstractNumId w:val="5"/>
  </w:num>
  <w:num w:numId="5">
    <w:abstractNumId w:val="1"/>
  </w:num>
  <w:num w:numId="6">
    <w:abstractNumId w:val="2"/>
  </w:num>
  <w:num w:numId="7">
    <w:abstractNumId w:val="0"/>
  </w:num>
  <w:num w:numId="8">
    <w:abstractNumId w:val="11"/>
  </w:num>
  <w:num w:numId="9">
    <w:abstractNumId w:val="10"/>
  </w:num>
  <w:num w:numId="10">
    <w:abstractNumId w:val="7"/>
  </w:num>
  <w:num w:numId="11">
    <w:abstractNumId w:val="9"/>
  </w:num>
  <w:num w:numId="12">
    <w:abstractNumId w:val="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risnik">
    <w15:presenceInfo w15:providerId="Windows Live" w15:userId="77ba6ffb5b0b791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trackRevisions/>
  <w:defaultTabStop w:val="708"/>
  <w:hyphenationZone w:val="425"/>
  <w:characterSpacingControl w:val="doNotCompress"/>
  <w:compat/>
  <w:rsids>
    <w:rsidRoot w:val="00AA0C99"/>
    <w:rsid w:val="0004277A"/>
    <w:rsid w:val="00043E12"/>
    <w:rsid w:val="00083C9B"/>
    <w:rsid w:val="000A406F"/>
    <w:rsid w:val="000D07EE"/>
    <w:rsid w:val="00133B59"/>
    <w:rsid w:val="001403C6"/>
    <w:rsid w:val="001470FC"/>
    <w:rsid w:val="00285FDE"/>
    <w:rsid w:val="002D523A"/>
    <w:rsid w:val="002E41D1"/>
    <w:rsid w:val="002E7A17"/>
    <w:rsid w:val="003037BC"/>
    <w:rsid w:val="003068A2"/>
    <w:rsid w:val="00313FEB"/>
    <w:rsid w:val="00333F35"/>
    <w:rsid w:val="00392DA1"/>
    <w:rsid w:val="003F3103"/>
    <w:rsid w:val="00442C58"/>
    <w:rsid w:val="004612F5"/>
    <w:rsid w:val="004B1390"/>
    <w:rsid w:val="004E1CBF"/>
    <w:rsid w:val="00524139"/>
    <w:rsid w:val="005422B4"/>
    <w:rsid w:val="005462F0"/>
    <w:rsid w:val="00573494"/>
    <w:rsid w:val="00582218"/>
    <w:rsid w:val="00582FDF"/>
    <w:rsid w:val="00596689"/>
    <w:rsid w:val="00662406"/>
    <w:rsid w:val="00684DBC"/>
    <w:rsid w:val="00711AE8"/>
    <w:rsid w:val="00730633"/>
    <w:rsid w:val="007A2903"/>
    <w:rsid w:val="007B6EFC"/>
    <w:rsid w:val="007D2ECA"/>
    <w:rsid w:val="00810E10"/>
    <w:rsid w:val="00841FF4"/>
    <w:rsid w:val="008506DC"/>
    <w:rsid w:val="008B1991"/>
    <w:rsid w:val="008E196B"/>
    <w:rsid w:val="008F7F57"/>
    <w:rsid w:val="00914C7D"/>
    <w:rsid w:val="009354AB"/>
    <w:rsid w:val="0093633A"/>
    <w:rsid w:val="00936FB8"/>
    <w:rsid w:val="00943889"/>
    <w:rsid w:val="00A05332"/>
    <w:rsid w:val="00A51938"/>
    <w:rsid w:val="00AA0C99"/>
    <w:rsid w:val="00AF2FCF"/>
    <w:rsid w:val="00B0376B"/>
    <w:rsid w:val="00B12435"/>
    <w:rsid w:val="00BB142B"/>
    <w:rsid w:val="00C270CC"/>
    <w:rsid w:val="00C55B2E"/>
    <w:rsid w:val="00C94C82"/>
    <w:rsid w:val="00CC72EB"/>
    <w:rsid w:val="00CD737E"/>
    <w:rsid w:val="00D04ECA"/>
    <w:rsid w:val="00D1524C"/>
    <w:rsid w:val="00D302E4"/>
    <w:rsid w:val="00D36EF2"/>
    <w:rsid w:val="00D77B78"/>
    <w:rsid w:val="00D9679A"/>
    <w:rsid w:val="00E260E8"/>
    <w:rsid w:val="00E31005"/>
    <w:rsid w:val="00E430E3"/>
    <w:rsid w:val="00E64353"/>
    <w:rsid w:val="00ED7147"/>
    <w:rsid w:val="00F06E19"/>
    <w:rsid w:val="00F170EF"/>
    <w:rsid w:val="00F441E4"/>
    <w:rsid w:val="00FA36EC"/>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231F20"/>
        <w:sz w:val="24"/>
        <w:szCs w:val="24"/>
        <w:lang w:val="hr-HR" w:eastAsia="hr-HR" w:bidi="ar-SA"/>
      </w:rPr>
    </w:rPrDefault>
    <w:pPrDefault>
      <w:pPr>
        <w:tabs>
          <w:tab w:val="left" w:pos="880"/>
          <w:tab w:val="left" w:pos="2960"/>
        </w:tabs>
        <w:spacing w:line="360" w:lineRule="auto"/>
        <w:ind w:left="280"/>
        <w:jc w:val="both"/>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A0C99"/>
    <w:pPr>
      <w:tabs>
        <w:tab w:val="clear" w:pos="880"/>
        <w:tab w:val="clear" w:pos="2960"/>
      </w:tabs>
      <w:spacing w:after="160" w:line="259" w:lineRule="auto"/>
      <w:ind w:left="0"/>
      <w:jc w:val="left"/>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2DA1"/>
    <w:pPr>
      <w:tabs>
        <w:tab w:val="left" w:pos="880"/>
        <w:tab w:val="left" w:pos="2960"/>
      </w:tabs>
      <w:spacing w:after="0" w:line="360" w:lineRule="auto"/>
      <w:ind w:left="720"/>
      <w:contextualSpacing/>
      <w:jc w:val="both"/>
    </w:pPr>
    <w:rPr>
      <w:rFonts w:ascii="Times New Roman" w:eastAsia="Times New Roman" w:hAnsi="Times New Roman" w:cs="Times New Roman"/>
      <w:color w:val="231F20"/>
      <w:sz w:val="24"/>
      <w:szCs w:val="24"/>
    </w:rPr>
  </w:style>
  <w:style w:type="paragraph" w:customStyle="1" w:styleId="t-8">
    <w:name w:val="t-8"/>
    <w:basedOn w:val="Normal"/>
    <w:rsid w:val="00AA0C99"/>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A0C9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13FEB"/>
    <w:rPr>
      <w:color w:val="0000FF"/>
      <w:u w:val="single"/>
    </w:rPr>
  </w:style>
  <w:style w:type="paragraph" w:styleId="NormalWeb">
    <w:name w:val="Normal (Web)"/>
    <w:basedOn w:val="Normal"/>
    <w:uiPriority w:val="99"/>
    <w:semiHidden/>
    <w:unhideWhenUsed/>
    <w:rsid w:val="00313FE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13FEB"/>
    <w:rPr>
      <w:color w:val="800080" w:themeColor="followedHyperlink"/>
      <w:u w:val="single"/>
    </w:rPr>
  </w:style>
  <w:style w:type="paragraph" w:styleId="BalloonText">
    <w:name w:val="Balloon Text"/>
    <w:basedOn w:val="Normal"/>
    <w:link w:val="BalloonTextChar"/>
    <w:uiPriority w:val="99"/>
    <w:semiHidden/>
    <w:unhideWhenUsed/>
    <w:rsid w:val="009363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633A"/>
    <w:rPr>
      <w:rFonts w:ascii="Tahoma" w:eastAsia="Calibri" w:hAnsi="Tahoma" w:cs="Tahoma"/>
      <w:color w:val="auto"/>
      <w:sz w:val="16"/>
      <w:szCs w:val="16"/>
    </w:rPr>
  </w:style>
</w:styles>
</file>

<file path=word/webSettings.xml><?xml version="1.0" encoding="utf-8"?>
<w:webSettings xmlns:r="http://schemas.openxmlformats.org/officeDocument/2006/relationships" xmlns:w="http://schemas.openxmlformats.org/wordprocessingml/2006/main">
  <w:divs>
    <w:div w:id="16320000">
      <w:bodyDiv w:val="1"/>
      <w:marLeft w:val="0"/>
      <w:marRight w:val="0"/>
      <w:marTop w:val="0"/>
      <w:marBottom w:val="0"/>
      <w:divBdr>
        <w:top w:val="none" w:sz="0" w:space="0" w:color="auto"/>
        <w:left w:val="none" w:sz="0" w:space="0" w:color="auto"/>
        <w:bottom w:val="none" w:sz="0" w:space="0" w:color="auto"/>
        <w:right w:val="none" w:sz="0" w:space="0" w:color="auto"/>
      </w:divBdr>
    </w:div>
    <w:div w:id="90470228">
      <w:bodyDiv w:val="1"/>
      <w:marLeft w:val="0"/>
      <w:marRight w:val="0"/>
      <w:marTop w:val="0"/>
      <w:marBottom w:val="0"/>
      <w:divBdr>
        <w:top w:val="none" w:sz="0" w:space="0" w:color="auto"/>
        <w:left w:val="none" w:sz="0" w:space="0" w:color="auto"/>
        <w:bottom w:val="none" w:sz="0" w:space="0" w:color="auto"/>
        <w:right w:val="none" w:sz="0" w:space="0" w:color="auto"/>
      </w:divBdr>
    </w:div>
    <w:div w:id="93599167">
      <w:bodyDiv w:val="1"/>
      <w:marLeft w:val="0"/>
      <w:marRight w:val="0"/>
      <w:marTop w:val="0"/>
      <w:marBottom w:val="0"/>
      <w:divBdr>
        <w:top w:val="none" w:sz="0" w:space="0" w:color="auto"/>
        <w:left w:val="none" w:sz="0" w:space="0" w:color="auto"/>
        <w:bottom w:val="none" w:sz="0" w:space="0" w:color="auto"/>
        <w:right w:val="none" w:sz="0" w:space="0" w:color="auto"/>
      </w:divBdr>
      <w:divsChild>
        <w:div w:id="1183282991">
          <w:marLeft w:val="0"/>
          <w:marRight w:val="0"/>
          <w:marTop w:val="0"/>
          <w:marBottom w:val="129"/>
          <w:divBdr>
            <w:top w:val="none" w:sz="0" w:space="0" w:color="auto"/>
            <w:left w:val="none" w:sz="0" w:space="0" w:color="auto"/>
            <w:bottom w:val="none" w:sz="0" w:space="0" w:color="auto"/>
            <w:right w:val="none" w:sz="0" w:space="0" w:color="auto"/>
          </w:divBdr>
        </w:div>
        <w:div w:id="1945074123">
          <w:marLeft w:val="0"/>
          <w:marRight w:val="0"/>
          <w:marTop w:val="0"/>
          <w:marBottom w:val="129"/>
          <w:divBdr>
            <w:top w:val="none" w:sz="0" w:space="0" w:color="auto"/>
            <w:left w:val="none" w:sz="0" w:space="0" w:color="auto"/>
            <w:bottom w:val="none" w:sz="0" w:space="0" w:color="auto"/>
            <w:right w:val="none" w:sz="0" w:space="0" w:color="auto"/>
          </w:divBdr>
        </w:div>
      </w:divsChild>
    </w:div>
    <w:div w:id="152646028">
      <w:bodyDiv w:val="1"/>
      <w:marLeft w:val="0"/>
      <w:marRight w:val="0"/>
      <w:marTop w:val="0"/>
      <w:marBottom w:val="0"/>
      <w:divBdr>
        <w:top w:val="none" w:sz="0" w:space="0" w:color="auto"/>
        <w:left w:val="none" w:sz="0" w:space="0" w:color="auto"/>
        <w:bottom w:val="none" w:sz="0" w:space="0" w:color="auto"/>
        <w:right w:val="none" w:sz="0" w:space="0" w:color="auto"/>
      </w:divBdr>
    </w:div>
    <w:div w:id="428816077">
      <w:bodyDiv w:val="1"/>
      <w:marLeft w:val="0"/>
      <w:marRight w:val="0"/>
      <w:marTop w:val="0"/>
      <w:marBottom w:val="0"/>
      <w:divBdr>
        <w:top w:val="none" w:sz="0" w:space="0" w:color="auto"/>
        <w:left w:val="none" w:sz="0" w:space="0" w:color="auto"/>
        <w:bottom w:val="none" w:sz="0" w:space="0" w:color="auto"/>
        <w:right w:val="none" w:sz="0" w:space="0" w:color="auto"/>
      </w:divBdr>
      <w:divsChild>
        <w:div w:id="1095134652">
          <w:marLeft w:val="0"/>
          <w:marRight w:val="0"/>
          <w:marTop w:val="0"/>
          <w:marBottom w:val="129"/>
          <w:divBdr>
            <w:top w:val="none" w:sz="0" w:space="0" w:color="auto"/>
            <w:left w:val="none" w:sz="0" w:space="0" w:color="auto"/>
            <w:bottom w:val="none" w:sz="0" w:space="0" w:color="auto"/>
            <w:right w:val="none" w:sz="0" w:space="0" w:color="auto"/>
          </w:divBdr>
        </w:div>
        <w:div w:id="1893882730">
          <w:marLeft w:val="0"/>
          <w:marRight w:val="0"/>
          <w:marTop w:val="0"/>
          <w:marBottom w:val="129"/>
          <w:divBdr>
            <w:top w:val="none" w:sz="0" w:space="0" w:color="auto"/>
            <w:left w:val="none" w:sz="0" w:space="0" w:color="auto"/>
            <w:bottom w:val="none" w:sz="0" w:space="0" w:color="auto"/>
            <w:right w:val="none" w:sz="0" w:space="0" w:color="auto"/>
          </w:divBdr>
        </w:div>
      </w:divsChild>
    </w:div>
    <w:div w:id="573588694">
      <w:bodyDiv w:val="1"/>
      <w:marLeft w:val="0"/>
      <w:marRight w:val="0"/>
      <w:marTop w:val="0"/>
      <w:marBottom w:val="0"/>
      <w:divBdr>
        <w:top w:val="none" w:sz="0" w:space="0" w:color="auto"/>
        <w:left w:val="none" w:sz="0" w:space="0" w:color="auto"/>
        <w:bottom w:val="none" w:sz="0" w:space="0" w:color="auto"/>
        <w:right w:val="none" w:sz="0" w:space="0" w:color="auto"/>
      </w:divBdr>
    </w:div>
    <w:div w:id="759259000">
      <w:bodyDiv w:val="1"/>
      <w:marLeft w:val="0"/>
      <w:marRight w:val="0"/>
      <w:marTop w:val="0"/>
      <w:marBottom w:val="0"/>
      <w:divBdr>
        <w:top w:val="none" w:sz="0" w:space="0" w:color="auto"/>
        <w:left w:val="none" w:sz="0" w:space="0" w:color="auto"/>
        <w:bottom w:val="none" w:sz="0" w:space="0" w:color="auto"/>
        <w:right w:val="none" w:sz="0" w:space="0" w:color="auto"/>
      </w:divBdr>
    </w:div>
    <w:div w:id="1339311799">
      <w:bodyDiv w:val="1"/>
      <w:marLeft w:val="0"/>
      <w:marRight w:val="0"/>
      <w:marTop w:val="0"/>
      <w:marBottom w:val="0"/>
      <w:divBdr>
        <w:top w:val="none" w:sz="0" w:space="0" w:color="auto"/>
        <w:left w:val="none" w:sz="0" w:space="0" w:color="auto"/>
        <w:bottom w:val="none" w:sz="0" w:space="0" w:color="auto"/>
        <w:right w:val="none" w:sz="0" w:space="0" w:color="auto"/>
      </w:divBdr>
    </w:div>
    <w:div w:id="1722898425">
      <w:bodyDiv w:val="1"/>
      <w:marLeft w:val="0"/>
      <w:marRight w:val="0"/>
      <w:marTop w:val="0"/>
      <w:marBottom w:val="0"/>
      <w:divBdr>
        <w:top w:val="none" w:sz="0" w:space="0" w:color="auto"/>
        <w:left w:val="none" w:sz="0" w:space="0" w:color="auto"/>
        <w:bottom w:val="none" w:sz="0" w:space="0" w:color="auto"/>
        <w:right w:val="none" w:sz="0" w:space="0" w:color="auto"/>
      </w:divBdr>
    </w:div>
    <w:div w:id="1742405743">
      <w:bodyDiv w:val="1"/>
      <w:marLeft w:val="0"/>
      <w:marRight w:val="0"/>
      <w:marTop w:val="0"/>
      <w:marBottom w:val="0"/>
      <w:divBdr>
        <w:top w:val="none" w:sz="0" w:space="0" w:color="auto"/>
        <w:left w:val="none" w:sz="0" w:space="0" w:color="auto"/>
        <w:bottom w:val="none" w:sz="0" w:space="0" w:color="auto"/>
        <w:right w:val="none" w:sz="0" w:space="0" w:color="auto"/>
      </w:divBdr>
    </w:div>
    <w:div w:id="1820920242">
      <w:bodyDiv w:val="1"/>
      <w:marLeft w:val="0"/>
      <w:marRight w:val="0"/>
      <w:marTop w:val="0"/>
      <w:marBottom w:val="0"/>
      <w:divBdr>
        <w:top w:val="none" w:sz="0" w:space="0" w:color="auto"/>
        <w:left w:val="none" w:sz="0" w:space="0" w:color="auto"/>
        <w:bottom w:val="none" w:sz="0" w:space="0" w:color="auto"/>
        <w:right w:val="none" w:sz="0" w:space="0" w:color="auto"/>
      </w:divBdr>
    </w:div>
    <w:div w:id="1835148644">
      <w:bodyDiv w:val="1"/>
      <w:marLeft w:val="0"/>
      <w:marRight w:val="0"/>
      <w:marTop w:val="0"/>
      <w:marBottom w:val="0"/>
      <w:divBdr>
        <w:top w:val="none" w:sz="0" w:space="0" w:color="auto"/>
        <w:left w:val="none" w:sz="0" w:space="0" w:color="auto"/>
        <w:bottom w:val="none" w:sz="0" w:space="0" w:color="auto"/>
        <w:right w:val="none" w:sz="0" w:space="0" w:color="auto"/>
      </w:divBdr>
    </w:div>
    <w:div w:id="205403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poliklinika-djeca.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FB844-F0EA-4C2A-A8C9-EEE430C0C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744</Words>
  <Characters>4246</Characters>
  <Application>Microsoft Office Word</Application>
  <DocSecurity>0</DocSecurity>
  <Lines>35</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sk-mpovalec</dc:creator>
  <cp:lastModifiedBy>sk-mpovalec</cp:lastModifiedBy>
  <cp:revision>12</cp:revision>
  <dcterms:created xsi:type="dcterms:W3CDTF">2021-09-08T21:55:00Z</dcterms:created>
  <dcterms:modified xsi:type="dcterms:W3CDTF">2021-09-15T13:26:00Z</dcterms:modified>
</cp:coreProperties>
</file>